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32419C" w14:textId="1CEC1A41" w:rsidR="008132B6" w:rsidRPr="00EE5484" w:rsidRDefault="00936B46" w:rsidP="0041433D">
      <w:pPr>
        <w:tabs>
          <w:tab w:val="center" w:pos="4680"/>
          <w:tab w:val="right" w:pos="9360"/>
        </w:tabs>
        <w:jc w:val="center"/>
      </w:pPr>
      <w:r w:rsidRPr="00EE5484">
        <w:rPr>
          <w:b/>
          <w:sz w:val="38"/>
        </w:rPr>
        <w:tab/>
        <w:t>NR</w:t>
      </w:r>
      <w:r w:rsidR="008132B6" w:rsidRPr="00EE5484">
        <w:rPr>
          <w:b/>
          <w:sz w:val="38"/>
        </w:rPr>
        <w:t>C INSPECTION MANUAL</w:t>
      </w:r>
      <w:r w:rsidR="008132B6" w:rsidRPr="00EE5484">
        <w:tab/>
      </w:r>
      <w:ins w:id="0" w:author="Webb, Michael" w:date="2020-02-06T09:37:00Z">
        <w:r w:rsidR="001F6E12">
          <w:rPr>
            <w:sz w:val="20"/>
          </w:rPr>
          <w:t>NP</w:t>
        </w:r>
      </w:ins>
      <w:ins w:id="1" w:author="Webb, Michael" w:date="2020-02-06T09:38:00Z">
        <w:r w:rsidR="001F6E12">
          <w:rPr>
            <w:sz w:val="20"/>
          </w:rPr>
          <w:t>HP</w:t>
        </w:r>
      </w:ins>
    </w:p>
    <w:p w14:paraId="250BE8BF" w14:textId="77777777" w:rsidR="008132B6" w:rsidRPr="00EE5484" w:rsidRDefault="008132B6" w:rsidP="00674868">
      <w:pPr>
        <w:jc w:val="left"/>
      </w:pPr>
    </w:p>
    <w:p w14:paraId="54ECB084" w14:textId="77777777" w:rsidR="008132B6" w:rsidRPr="00EE5484" w:rsidRDefault="006138C3" w:rsidP="009D73AD">
      <w:pPr>
        <w:tabs>
          <w:tab w:val="center" w:pos="4680"/>
        </w:tabs>
        <w:spacing w:before="84"/>
        <w:jc w:val="center"/>
      </w:pPr>
      <w:r>
        <w:rPr>
          <w:noProof/>
        </w:rPr>
        <mc:AlternateContent>
          <mc:Choice Requires="wps">
            <w:drawing>
              <wp:anchor distT="4294967295" distB="4294967295" distL="114300" distR="114300" simplePos="0" relativeHeight="251657216" behindDoc="0" locked="0" layoutInCell="1" allowOverlap="1" wp14:anchorId="6F8700B1" wp14:editId="29327FC3">
                <wp:simplePos x="0" y="0"/>
                <wp:positionH relativeFrom="column">
                  <wp:posOffset>0</wp:posOffset>
                </wp:positionH>
                <wp:positionV relativeFrom="paragraph">
                  <wp:posOffset>16509</wp:posOffset>
                </wp:positionV>
                <wp:extent cx="5931535" cy="0"/>
                <wp:effectExtent l="0" t="0" r="12065" b="1905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1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68424C" id="Line 4"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3pt" to="467.0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ki0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"/>
            </w:pict>
          </mc:Fallback>
        </mc:AlternateContent>
      </w:r>
      <w:r w:rsidR="00936B46" w:rsidRPr="00EE5484">
        <w:t>INSPECTION PROCEDURE 73054</w:t>
      </w:r>
    </w:p>
    <w:p w14:paraId="173C9C96" w14:textId="77777777" w:rsidR="008132B6" w:rsidRPr="00EE5484" w:rsidRDefault="006138C3" w:rsidP="00674868">
      <w:pPr>
        <w:jc w:val="left"/>
      </w:pPr>
      <w:r>
        <w:rPr>
          <w:noProof/>
        </w:rPr>
        <mc:AlternateContent>
          <mc:Choice Requires="wps">
            <w:drawing>
              <wp:anchor distT="4294967295" distB="4294967295" distL="114300" distR="114300" simplePos="0" relativeHeight="251658240" behindDoc="0" locked="0" layoutInCell="1" allowOverlap="1" wp14:anchorId="115C2041" wp14:editId="164E0ADF">
                <wp:simplePos x="0" y="0"/>
                <wp:positionH relativeFrom="column">
                  <wp:posOffset>16510</wp:posOffset>
                </wp:positionH>
                <wp:positionV relativeFrom="paragraph">
                  <wp:posOffset>19049</wp:posOffset>
                </wp:positionV>
                <wp:extent cx="5915660" cy="0"/>
                <wp:effectExtent l="0" t="0" r="27940" b="1905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56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746EAD" id="Line 5"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pt,1.5pt" to="467.1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MBhEg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"/>
            </w:pict>
          </mc:Fallback>
        </mc:AlternateContent>
      </w:r>
    </w:p>
    <w:p w14:paraId="0B4FD7CC" w14:textId="77777777" w:rsidR="00554AFA" w:rsidRPr="00EE5484" w:rsidRDefault="00554AFA" w:rsidP="009D73AD">
      <w:pPr>
        <w:pStyle w:val="ManualDocumentTitle"/>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14:paraId="11167485" w14:textId="77777777" w:rsidR="008132B6" w:rsidRPr="00EE5484" w:rsidRDefault="00936B46" w:rsidP="009D73AD">
      <w:pPr>
        <w:pStyle w:val="ManualDocumentTitle"/>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EE5484">
        <w:rPr>
          <w:szCs w:val="22"/>
        </w:rPr>
        <w:t>PART</w:t>
      </w:r>
      <w:r w:rsidR="008132B6" w:rsidRPr="00EE5484">
        <w:rPr>
          <w:szCs w:val="22"/>
        </w:rPr>
        <w:t xml:space="preserve"> 52, PRESERVICE AND INSERVICE INSPECTION - REVIEW OF PROGRAM</w:t>
      </w:r>
    </w:p>
    <w:p w14:paraId="2580C9C4"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58C92790" w14:textId="77777777" w:rsidR="00ED7C82" w:rsidRPr="00EE5484" w:rsidRDefault="00ED7C82"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37FFA477" w14:textId="4B62CEDC" w:rsidR="008132B6" w:rsidRPr="00EE5484" w:rsidRDefault="008132B6" w:rsidP="009D73AD">
      <w:pPr>
        <w:pStyle w:val="Header01"/>
        <w:tabs>
          <w:tab w:val="left" w:pos="3240"/>
          <w:tab w:val="left" w:pos="3874"/>
          <w:tab w:val="left" w:pos="4507"/>
          <w:tab w:val="left" w:pos="5040"/>
          <w:tab w:val="left" w:pos="5674"/>
          <w:tab w:val="left" w:pos="6307"/>
          <w:tab w:val="left" w:pos="7474"/>
          <w:tab w:val="left" w:pos="8107"/>
          <w:tab w:val="left" w:pos="8726"/>
        </w:tabs>
        <w:jc w:val="left"/>
        <w:rPr>
          <w:szCs w:val="22"/>
        </w:rPr>
      </w:pPr>
      <w:r w:rsidRPr="00EE5484">
        <w:rPr>
          <w:szCs w:val="22"/>
        </w:rPr>
        <w:t xml:space="preserve">PROGRAM APPLICABILITY:  </w:t>
      </w:r>
      <w:r w:rsidR="003D176F">
        <w:rPr>
          <w:szCs w:val="22"/>
        </w:rPr>
        <w:t xml:space="preserve">IMC </w:t>
      </w:r>
      <w:r w:rsidRPr="00EE5484">
        <w:rPr>
          <w:szCs w:val="22"/>
        </w:rPr>
        <w:t>2504</w:t>
      </w:r>
      <w:r w:rsidR="003D176F">
        <w:rPr>
          <w:szCs w:val="22"/>
        </w:rPr>
        <w:t xml:space="preserve"> B</w:t>
      </w:r>
    </w:p>
    <w:p w14:paraId="65554B4F" w14:textId="77777777" w:rsidR="00936B46" w:rsidRPr="00EE5484" w:rsidRDefault="00936B4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14370CFD" w14:textId="77777777" w:rsidR="00936B46" w:rsidRPr="00EE5484" w:rsidRDefault="00936B4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1EF9FFFB" w14:textId="77777777" w:rsidR="008132B6" w:rsidRPr="00EE5484" w:rsidRDefault="00936B46" w:rsidP="009D73AD">
      <w:pPr>
        <w:pStyle w:val="Header01"/>
        <w:tabs>
          <w:tab w:val="left" w:pos="3240"/>
          <w:tab w:val="left" w:pos="3874"/>
          <w:tab w:val="left" w:pos="4507"/>
          <w:tab w:val="left" w:pos="5040"/>
          <w:tab w:val="left" w:pos="5674"/>
          <w:tab w:val="left" w:pos="6307"/>
          <w:tab w:val="left" w:pos="7474"/>
          <w:tab w:val="left" w:pos="8107"/>
          <w:tab w:val="left" w:pos="8726"/>
        </w:tabs>
        <w:jc w:val="left"/>
        <w:rPr>
          <w:szCs w:val="22"/>
        </w:rPr>
      </w:pPr>
      <w:r w:rsidRPr="00EE5484">
        <w:rPr>
          <w:szCs w:val="22"/>
        </w:rPr>
        <w:t>73054</w:t>
      </w:r>
      <w:r w:rsidR="008132B6" w:rsidRPr="00EE5484">
        <w:rPr>
          <w:szCs w:val="22"/>
        </w:rPr>
        <w:t xml:space="preserve">-01 </w:t>
      </w:r>
      <w:r w:rsidRPr="00EE5484">
        <w:rPr>
          <w:szCs w:val="22"/>
        </w:rPr>
        <w:tab/>
      </w:r>
      <w:r w:rsidR="008132B6" w:rsidRPr="00EE5484">
        <w:rPr>
          <w:szCs w:val="22"/>
        </w:rPr>
        <w:t>INSPECTION OBJECTIVE</w:t>
      </w:r>
    </w:p>
    <w:p w14:paraId="77DE1141"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1D48D8FC" w14:textId="49D82C2E" w:rsidR="008132B6" w:rsidRPr="00EE5484" w:rsidRDefault="000A68C2"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Cs w:val="22"/>
        </w:rPr>
      </w:pPr>
      <w:r w:rsidRPr="00EE5484">
        <w:rPr>
          <w:szCs w:val="22"/>
        </w:rPr>
        <w:t>01.01</w:t>
      </w:r>
      <w:r w:rsidR="00ED7C82" w:rsidRPr="00EE5484">
        <w:rPr>
          <w:szCs w:val="22"/>
        </w:rPr>
        <w:tab/>
      </w:r>
      <w:r w:rsidR="008132B6" w:rsidRPr="00EE5484">
        <w:rPr>
          <w:szCs w:val="22"/>
        </w:rPr>
        <w:t xml:space="preserve">To </w:t>
      </w:r>
      <w:r w:rsidR="00BC2E03">
        <w:rPr>
          <w:szCs w:val="22"/>
        </w:rPr>
        <w:t>verify</w:t>
      </w:r>
      <w:r w:rsidR="008132B6" w:rsidRPr="00EE5484">
        <w:rPr>
          <w:szCs w:val="22"/>
        </w:rPr>
        <w:t xml:space="preserve"> whether the licensee's program pertaining to the Preservice Inspection (PSI) and </w:t>
      </w:r>
      <w:r w:rsidR="00346128" w:rsidRPr="00EE5484">
        <w:rPr>
          <w:szCs w:val="22"/>
        </w:rPr>
        <w:t>In-service</w:t>
      </w:r>
      <w:r w:rsidR="008132B6" w:rsidRPr="00EE5484">
        <w:rPr>
          <w:szCs w:val="22"/>
        </w:rPr>
        <w:t xml:space="preserve"> Inspection (ISI) is in conformance with regulatory requirements of </w:t>
      </w:r>
      <w:r w:rsidR="00C9244A">
        <w:rPr>
          <w:szCs w:val="22"/>
        </w:rPr>
        <w:t xml:space="preserve">Title 10 of the </w:t>
      </w:r>
      <w:r w:rsidR="00C9244A">
        <w:rPr>
          <w:i/>
          <w:szCs w:val="22"/>
        </w:rPr>
        <w:t xml:space="preserve">Code of Federal Regulations </w:t>
      </w:r>
      <w:ins w:id="2" w:author="Butler, Rhonda" w:date="2019-09-11T08:09:00Z">
        <w:r w:rsidR="00471652" w:rsidRPr="00471652">
          <w:rPr>
            <w:szCs w:val="22"/>
          </w:rPr>
          <w:t>(10 CFR)</w:t>
        </w:r>
        <w:r w:rsidR="00471652">
          <w:rPr>
            <w:i/>
            <w:szCs w:val="22"/>
          </w:rPr>
          <w:t xml:space="preserve"> </w:t>
        </w:r>
      </w:ins>
      <w:r w:rsidR="008132B6" w:rsidRPr="00EE5484">
        <w:rPr>
          <w:szCs w:val="22"/>
        </w:rPr>
        <w:t>50.55a and the licensee's commitments and is ready to support the operation of the facility.</w:t>
      </w:r>
    </w:p>
    <w:p w14:paraId="0EB90475"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6AECA5DD" w14:textId="0523B0F7" w:rsidR="008132B6" w:rsidRPr="00EE5484" w:rsidRDefault="000A68C2"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Cs w:val="22"/>
        </w:rPr>
      </w:pPr>
      <w:r w:rsidRPr="00EE5484">
        <w:rPr>
          <w:szCs w:val="22"/>
        </w:rPr>
        <w:t>01.02</w:t>
      </w:r>
      <w:r w:rsidR="00ED7C82" w:rsidRPr="00EE5484">
        <w:rPr>
          <w:szCs w:val="22"/>
        </w:rPr>
        <w:tab/>
      </w:r>
      <w:r w:rsidR="008132B6" w:rsidRPr="00EE5484">
        <w:rPr>
          <w:szCs w:val="22"/>
        </w:rPr>
        <w:t xml:space="preserve">To </w:t>
      </w:r>
      <w:r w:rsidR="00BC2E03">
        <w:rPr>
          <w:szCs w:val="22"/>
        </w:rPr>
        <w:t>verify</w:t>
      </w:r>
      <w:r w:rsidR="00BC2E03" w:rsidRPr="00EE5484">
        <w:rPr>
          <w:szCs w:val="22"/>
        </w:rPr>
        <w:t xml:space="preserve"> </w:t>
      </w:r>
      <w:r w:rsidR="008132B6" w:rsidRPr="00EE5484">
        <w:rPr>
          <w:szCs w:val="22"/>
        </w:rPr>
        <w:t xml:space="preserve">that the PSI and ISI </w:t>
      </w:r>
      <w:ins w:id="3" w:author="Butler, Rhonda" w:date="2019-09-11T08:16:00Z">
        <w:r w:rsidR="00F83F85">
          <w:rPr>
            <w:szCs w:val="22"/>
          </w:rPr>
          <w:t>p</w:t>
        </w:r>
      </w:ins>
      <w:r w:rsidR="008132B6" w:rsidRPr="00EE5484">
        <w:rPr>
          <w:szCs w:val="22"/>
        </w:rPr>
        <w:t xml:space="preserve">rograms include: </w:t>
      </w:r>
      <w:r w:rsidR="00C649D9" w:rsidRPr="00EE5484">
        <w:rPr>
          <w:szCs w:val="22"/>
        </w:rPr>
        <w:t xml:space="preserve"> </w:t>
      </w:r>
      <w:r w:rsidR="008132B6" w:rsidRPr="00EE5484">
        <w:rPr>
          <w:szCs w:val="22"/>
        </w:rPr>
        <w:t xml:space="preserve">the proper scope of components, </w:t>
      </w:r>
      <w:r w:rsidRPr="00EE5484">
        <w:rPr>
          <w:szCs w:val="22"/>
        </w:rPr>
        <w:t>inspection requirements, and have</w:t>
      </w:r>
      <w:r w:rsidR="008132B6" w:rsidRPr="00EE5484">
        <w:rPr>
          <w:szCs w:val="22"/>
        </w:rPr>
        <w:t xml:space="preserve"> been approved.</w:t>
      </w:r>
    </w:p>
    <w:p w14:paraId="13A3F351"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13BA30C9" w14:textId="77777777" w:rsidR="008132B6" w:rsidRPr="00EE5484" w:rsidRDefault="000A68C2"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Cs w:val="22"/>
        </w:rPr>
      </w:pPr>
      <w:r w:rsidRPr="00EE5484">
        <w:rPr>
          <w:szCs w:val="22"/>
        </w:rPr>
        <w:t>01.03</w:t>
      </w:r>
      <w:r w:rsidR="00ED7C82" w:rsidRPr="00EE5484">
        <w:rPr>
          <w:szCs w:val="22"/>
        </w:rPr>
        <w:tab/>
      </w:r>
      <w:r w:rsidR="008132B6" w:rsidRPr="00EE5484">
        <w:rPr>
          <w:szCs w:val="22"/>
        </w:rPr>
        <w:t xml:space="preserve">To </w:t>
      </w:r>
      <w:r w:rsidR="00BC2E03">
        <w:rPr>
          <w:szCs w:val="22"/>
        </w:rPr>
        <w:t>verify</w:t>
      </w:r>
      <w:r w:rsidR="00BC2E03" w:rsidRPr="00EE5484">
        <w:rPr>
          <w:szCs w:val="22"/>
        </w:rPr>
        <w:t xml:space="preserve"> </w:t>
      </w:r>
      <w:r w:rsidR="008132B6" w:rsidRPr="00EE5484">
        <w:rPr>
          <w:szCs w:val="22"/>
        </w:rPr>
        <w:t xml:space="preserve">that the Quality Assurance </w:t>
      </w:r>
      <w:ins w:id="4" w:author="Butler, Rhonda" w:date="2019-09-11T08:50:00Z">
        <w:r w:rsidR="003D6A3D">
          <w:rPr>
            <w:szCs w:val="22"/>
          </w:rPr>
          <w:t xml:space="preserve">(QA) </w:t>
        </w:r>
      </w:ins>
      <w:r w:rsidR="008132B6" w:rsidRPr="00EE5484">
        <w:rPr>
          <w:szCs w:val="22"/>
        </w:rPr>
        <w:t>Program will support execution of the PSI/ISI program</w:t>
      </w:r>
      <w:r w:rsidRPr="00EE5484">
        <w:rPr>
          <w:szCs w:val="22"/>
        </w:rPr>
        <w:t>s</w:t>
      </w:r>
      <w:r w:rsidR="008132B6" w:rsidRPr="00EE5484">
        <w:rPr>
          <w:szCs w:val="22"/>
        </w:rPr>
        <w:t>.</w:t>
      </w:r>
    </w:p>
    <w:p w14:paraId="68EE57FF"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1AB2CEB2" w14:textId="2CF697F4" w:rsidR="008132B6" w:rsidRPr="00EE5484" w:rsidRDefault="000A68C2"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Cs w:val="22"/>
        </w:rPr>
      </w:pPr>
      <w:r w:rsidRPr="00EE5484">
        <w:rPr>
          <w:szCs w:val="22"/>
        </w:rPr>
        <w:t>01.04</w:t>
      </w:r>
      <w:r w:rsidR="00ED7C82" w:rsidRPr="00EE5484">
        <w:rPr>
          <w:szCs w:val="22"/>
        </w:rPr>
        <w:tab/>
      </w:r>
      <w:r w:rsidR="008132B6" w:rsidRPr="00EE5484">
        <w:rPr>
          <w:szCs w:val="22"/>
        </w:rPr>
        <w:t xml:space="preserve">To </w:t>
      </w:r>
      <w:r w:rsidR="00BC2E03">
        <w:rPr>
          <w:szCs w:val="22"/>
        </w:rPr>
        <w:t>verify</w:t>
      </w:r>
      <w:r w:rsidR="00BC2E03" w:rsidRPr="00EE5484">
        <w:rPr>
          <w:szCs w:val="22"/>
        </w:rPr>
        <w:t xml:space="preserve"> </w:t>
      </w:r>
      <w:r w:rsidR="008132B6" w:rsidRPr="00EE5484">
        <w:rPr>
          <w:szCs w:val="22"/>
        </w:rPr>
        <w:t xml:space="preserve">that the </w:t>
      </w:r>
      <w:r w:rsidR="00F50545" w:rsidRPr="00EE5484">
        <w:rPr>
          <w:szCs w:val="22"/>
        </w:rPr>
        <w:t xml:space="preserve">Repair/Replacement </w:t>
      </w:r>
      <w:r w:rsidR="008132B6" w:rsidRPr="00EE5484">
        <w:rPr>
          <w:szCs w:val="22"/>
        </w:rPr>
        <w:t>Program is established to allow repairs and replacements to be made in accordance with 10 CFR 50</w:t>
      </w:r>
      <w:r w:rsidR="00837A90" w:rsidRPr="00EE5484">
        <w:rPr>
          <w:szCs w:val="22"/>
        </w:rPr>
        <w:t xml:space="preserve">.55a and </w:t>
      </w:r>
      <w:r w:rsidR="00C9244A">
        <w:rPr>
          <w:szCs w:val="22"/>
        </w:rPr>
        <w:t xml:space="preserve">American Society of Mechanical Engineering </w:t>
      </w:r>
      <w:r w:rsidR="00AD2BD1">
        <w:rPr>
          <w:szCs w:val="22"/>
        </w:rPr>
        <w:t xml:space="preserve">(ASME) </w:t>
      </w:r>
      <w:r w:rsidR="00C9244A">
        <w:rPr>
          <w:szCs w:val="22"/>
        </w:rPr>
        <w:t>Boiler and Pressure Vessel</w:t>
      </w:r>
      <w:r w:rsidR="00837A90" w:rsidRPr="00EE5484">
        <w:rPr>
          <w:szCs w:val="22"/>
        </w:rPr>
        <w:t xml:space="preserve"> Code requirements.</w:t>
      </w:r>
    </w:p>
    <w:p w14:paraId="58B03C35"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7C02AA45" w14:textId="77777777" w:rsidR="008132B6" w:rsidRPr="00EE5484" w:rsidRDefault="00ED7C82"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Cs w:val="22"/>
        </w:rPr>
      </w:pPr>
      <w:r w:rsidRPr="00EE5484">
        <w:rPr>
          <w:szCs w:val="22"/>
        </w:rPr>
        <w:t>01.05</w:t>
      </w:r>
      <w:r w:rsidRPr="00EE5484">
        <w:rPr>
          <w:szCs w:val="22"/>
        </w:rPr>
        <w:tab/>
      </w:r>
      <w:r w:rsidR="008132B6" w:rsidRPr="00EE5484">
        <w:rPr>
          <w:szCs w:val="22"/>
        </w:rPr>
        <w:t xml:space="preserve">To </w:t>
      </w:r>
      <w:r w:rsidR="00BC2E03">
        <w:rPr>
          <w:szCs w:val="22"/>
        </w:rPr>
        <w:t>verify</w:t>
      </w:r>
      <w:r w:rsidR="008132B6" w:rsidRPr="00EE5484">
        <w:rPr>
          <w:szCs w:val="22"/>
        </w:rPr>
        <w:t xml:space="preserve"> that records maintenance and retention will support execution of the PSI/ISI program.</w:t>
      </w:r>
    </w:p>
    <w:p w14:paraId="0D4B2449"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16BBCAE1" w14:textId="77777777" w:rsidR="008132B6" w:rsidRPr="00EE5484" w:rsidRDefault="000A68C2"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Cs w:val="22"/>
        </w:rPr>
      </w:pPr>
      <w:r w:rsidRPr="00EE5484">
        <w:rPr>
          <w:szCs w:val="22"/>
        </w:rPr>
        <w:t>01.06</w:t>
      </w:r>
      <w:r w:rsidR="00ED7C82" w:rsidRPr="00EE5484">
        <w:rPr>
          <w:szCs w:val="22"/>
        </w:rPr>
        <w:tab/>
      </w:r>
      <w:r w:rsidR="008132B6" w:rsidRPr="00EE5484">
        <w:rPr>
          <w:szCs w:val="22"/>
        </w:rPr>
        <w:t xml:space="preserve">To </w:t>
      </w:r>
      <w:r w:rsidR="00BC2E03">
        <w:rPr>
          <w:szCs w:val="22"/>
        </w:rPr>
        <w:t>verify</w:t>
      </w:r>
      <w:r w:rsidR="00BC2E03" w:rsidRPr="00EE5484">
        <w:rPr>
          <w:szCs w:val="22"/>
        </w:rPr>
        <w:t xml:space="preserve"> </w:t>
      </w:r>
      <w:r w:rsidR="008132B6" w:rsidRPr="00EE5484">
        <w:rPr>
          <w:szCs w:val="22"/>
        </w:rPr>
        <w:t xml:space="preserve">that </w:t>
      </w:r>
      <w:r w:rsidR="00C41563">
        <w:rPr>
          <w:szCs w:val="22"/>
        </w:rPr>
        <w:t xml:space="preserve">the licensee has established </w:t>
      </w:r>
      <w:r w:rsidR="008132B6" w:rsidRPr="00EE5484">
        <w:rPr>
          <w:szCs w:val="22"/>
        </w:rPr>
        <w:t>proper training requirements for personnel.</w:t>
      </w:r>
    </w:p>
    <w:p w14:paraId="3D62E2B8"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15A0838A" w14:textId="77777777" w:rsidR="008132B6" w:rsidRPr="00EE5484" w:rsidRDefault="000A68C2"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Cs w:val="22"/>
        </w:rPr>
      </w:pPr>
      <w:r w:rsidRPr="00EE5484">
        <w:rPr>
          <w:szCs w:val="22"/>
        </w:rPr>
        <w:t>01.07</w:t>
      </w:r>
      <w:r w:rsidR="00ED7C82" w:rsidRPr="00EE5484">
        <w:rPr>
          <w:szCs w:val="22"/>
        </w:rPr>
        <w:tab/>
      </w:r>
      <w:r w:rsidR="008132B6" w:rsidRPr="00EE5484">
        <w:rPr>
          <w:szCs w:val="22"/>
        </w:rPr>
        <w:t xml:space="preserve">To </w:t>
      </w:r>
      <w:r w:rsidR="00BC2E03">
        <w:rPr>
          <w:szCs w:val="22"/>
        </w:rPr>
        <w:t>verify</w:t>
      </w:r>
      <w:r w:rsidR="00BC2E03" w:rsidRPr="00EE5484">
        <w:rPr>
          <w:szCs w:val="22"/>
        </w:rPr>
        <w:t xml:space="preserve"> </w:t>
      </w:r>
      <w:r w:rsidR="008132B6" w:rsidRPr="00EE5484">
        <w:rPr>
          <w:szCs w:val="22"/>
        </w:rPr>
        <w:t xml:space="preserve">that </w:t>
      </w:r>
      <w:r w:rsidR="00C41563">
        <w:rPr>
          <w:szCs w:val="22"/>
        </w:rPr>
        <w:t xml:space="preserve">the licensee has established </w:t>
      </w:r>
      <w:r w:rsidR="008132B6" w:rsidRPr="00EE5484">
        <w:rPr>
          <w:szCs w:val="22"/>
        </w:rPr>
        <w:t>reporting requirements and methods.</w:t>
      </w:r>
    </w:p>
    <w:p w14:paraId="49E2FEAD"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24511FDF" w14:textId="77777777" w:rsidR="008132B6" w:rsidRPr="00EE5484" w:rsidRDefault="000A68C2" w:rsidP="00E10EF9">
      <w:pPr>
        <w:pStyle w:val="Header02"/>
        <w:tabs>
          <w:tab w:val="left" w:pos="3240"/>
          <w:tab w:val="left" w:pos="3874"/>
          <w:tab w:val="left" w:pos="4507"/>
          <w:tab w:val="left" w:pos="5040"/>
          <w:tab w:val="left" w:pos="5674"/>
          <w:tab w:val="left" w:pos="6307"/>
          <w:tab w:val="left" w:pos="7474"/>
          <w:tab w:val="left" w:pos="8107"/>
          <w:tab w:val="left" w:pos="8726"/>
        </w:tabs>
        <w:jc w:val="left"/>
        <w:rPr>
          <w:szCs w:val="22"/>
        </w:rPr>
      </w:pPr>
      <w:r w:rsidRPr="00EE5484">
        <w:rPr>
          <w:szCs w:val="22"/>
        </w:rPr>
        <w:t>01.08</w:t>
      </w:r>
      <w:r w:rsidR="00ED7C82" w:rsidRPr="00EE5484">
        <w:rPr>
          <w:szCs w:val="22"/>
        </w:rPr>
        <w:tab/>
      </w:r>
      <w:r w:rsidR="008132B6" w:rsidRPr="00EE5484">
        <w:rPr>
          <w:szCs w:val="22"/>
        </w:rPr>
        <w:t xml:space="preserve">To </w:t>
      </w:r>
      <w:r w:rsidR="00BC2E03">
        <w:rPr>
          <w:szCs w:val="22"/>
        </w:rPr>
        <w:t>verify</w:t>
      </w:r>
      <w:r w:rsidR="00BC2E03" w:rsidRPr="00EE5484">
        <w:rPr>
          <w:szCs w:val="22"/>
        </w:rPr>
        <w:t xml:space="preserve"> </w:t>
      </w:r>
      <w:r w:rsidR="008132B6" w:rsidRPr="00EE5484">
        <w:rPr>
          <w:szCs w:val="22"/>
        </w:rPr>
        <w:t xml:space="preserve">that the PSI/ISI program includes methods for requesting relief from </w:t>
      </w:r>
      <w:r w:rsidR="00CB6C5A" w:rsidRPr="00EE5484">
        <w:rPr>
          <w:szCs w:val="22"/>
        </w:rPr>
        <w:t xml:space="preserve">or alternatives to the </w:t>
      </w:r>
      <w:r w:rsidR="008132B6" w:rsidRPr="00EE5484">
        <w:rPr>
          <w:szCs w:val="22"/>
        </w:rPr>
        <w:t>requirements.</w:t>
      </w:r>
    </w:p>
    <w:p w14:paraId="57406C80" w14:textId="28A6BD7E" w:rsidR="008132B6"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1FC05002" w14:textId="77777777" w:rsidR="003D176F" w:rsidRPr="00EE5484" w:rsidRDefault="003D176F"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5D8F5712" w14:textId="77777777" w:rsidR="008132B6" w:rsidRPr="00EE5484" w:rsidRDefault="00936B46" w:rsidP="009D73AD">
      <w:pPr>
        <w:pStyle w:val="Header01"/>
        <w:tabs>
          <w:tab w:val="left" w:pos="3240"/>
          <w:tab w:val="left" w:pos="3874"/>
          <w:tab w:val="left" w:pos="4507"/>
          <w:tab w:val="left" w:pos="5040"/>
          <w:tab w:val="left" w:pos="5674"/>
          <w:tab w:val="left" w:pos="6307"/>
          <w:tab w:val="left" w:pos="7474"/>
          <w:tab w:val="left" w:pos="8107"/>
          <w:tab w:val="left" w:pos="8726"/>
        </w:tabs>
        <w:jc w:val="left"/>
        <w:rPr>
          <w:szCs w:val="22"/>
        </w:rPr>
      </w:pPr>
      <w:r w:rsidRPr="00EE5484">
        <w:rPr>
          <w:szCs w:val="22"/>
        </w:rPr>
        <w:t>73054</w:t>
      </w:r>
      <w:r w:rsidR="008132B6" w:rsidRPr="00EE5484">
        <w:rPr>
          <w:szCs w:val="22"/>
        </w:rPr>
        <w:t>-02</w:t>
      </w:r>
      <w:r w:rsidRPr="00EE5484">
        <w:rPr>
          <w:szCs w:val="22"/>
        </w:rPr>
        <w:tab/>
      </w:r>
      <w:r w:rsidR="008132B6" w:rsidRPr="00EE5484">
        <w:rPr>
          <w:szCs w:val="22"/>
        </w:rPr>
        <w:t>INSPECTION REQUIREMENTS AND GUIDANCE</w:t>
      </w:r>
    </w:p>
    <w:p w14:paraId="5F0C2EF2"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7171D8D8" w14:textId="11ACEE67" w:rsidR="0018218A" w:rsidRDefault="008132B6" w:rsidP="009D73AD">
      <w:pPr>
        <w:pStyle w:val="Subsection"/>
        <w:tabs>
          <w:tab w:val="clear" w:pos="6926"/>
        </w:tabs>
        <w:jc w:val="left"/>
        <w:rPr>
          <w:szCs w:val="22"/>
        </w:rPr>
      </w:pPr>
      <w:r w:rsidRPr="00EE5484">
        <w:rPr>
          <w:szCs w:val="22"/>
          <w:u w:val="single"/>
        </w:rPr>
        <w:t>General Guidance</w:t>
      </w:r>
      <w:r w:rsidRPr="00EE5484">
        <w:rPr>
          <w:szCs w:val="22"/>
        </w:rPr>
        <w:t xml:space="preserve">:  </w:t>
      </w:r>
      <w:r w:rsidR="0018218A">
        <w:rPr>
          <w:szCs w:val="22"/>
        </w:rPr>
        <w:t>Inspectors performing this procedure should be familiar with the edition and addenda of Section XI being used for the PSI/ISI program.  The inspector</w:t>
      </w:r>
      <w:r w:rsidR="00B55111">
        <w:rPr>
          <w:szCs w:val="22"/>
        </w:rPr>
        <w:t>s</w:t>
      </w:r>
      <w:r w:rsidR="0018218A">
        <w:rPr>
          <w:szCs w:val="22"/>
        </w:rPr>
        <w:t xml:space="preserve"> should also be cognizant of the requirements </w:t>
      </w:r>
      <w:r w:rsidR="00B55111">
        <w:rPr>
          <w:szCs w:val="22"/>
        </w:rPr>
        <w:t xml:space="preserve">of 10 CFR 50.55a and 10 CFR </w:t>
      </w:r>
      <w:ins w:id="5" w:author="Butler, Rhonda" w:date="2019-09-11T08:20:00Z">
        <w:r w:rsidR="00F83F85">
          <w:rPr>
            <w:szCs w:val="22"/>
          </w:rPr>
          <w:t xml:space="preserve">Part </w:t>
        </w:r>
      </w:ins>
      <w:r w:rsidR="00B55111">
        <w:rPr>
          <w:szCs w:val="22"/>
        </w:rPr>
        <w:t>50</w:t>
      </w:r>
      <w:r w:rsidR="004504B2">
        <w:rPr>
          <w:szCs w:val="22"/>
        </w:rPr>
        <w:t>, Appendix B, as they relate</w:t>
      </w:r>
      <w:r w:rsidR="00B55111">
        <w:rPr>
          <w:szCs w:val="22"/>
        </w:rPr>
        <w:t xml:space="preserve"> to </w:t>
      </w:r>
      <w:r w:rsidR="00AC5FDE">
        <w:rPr>
          <w:szCs w:val="22"/>
        </w:rPr>
        <w:t xml:space="preserve">the implementation of </w:t>
      </w:r>
      <w:r w:rsidR="00B55111">
        <w:rPr>
          <w:szCs w:val="22"/>
        </w:rPr>
        <w:t xml:space="preserve">preservice and </w:t>
      </w:r>
      <w:ins w:id="6" w:author="Butler, Rhonda" w:date="2019-09-11T08:07:00Z">
        <w:r w:rsidR="00471652">
          <w:rPr>
            <w:szCs w:val="22"/>
          </w:rPr>
          <w:t>ISI</w:t>
        </w:r>
      </w:ins>
      <w:r w:rsidR="00B55111">
        <w:rPr>
          <w:szCs w:val="22"/>
        </w:rPr>
        <w:t xml:space="preserve"> programs. </w:t>
      </w:r>
    </w:p>
    <w:p w14:paraId="3798DBFE" w14:textId="77777777" w:rsidR="00346128" w:rsidRDefault="00346128" w:rsidP="00FD027C">
      <w:pPr>
        <w:pStyle w:val="Subsection"/>
        <w:jc w:val="left"/>
        <w:rPr>
          <w:szCs w:val="22"/>
        </w:rPr>
      </w:pPr>
    </w:p>
    <w:p w14:paraId="7E3C6D1F" w14:textId="0FB63093" w:rsidR="00F80995" w:rsidRDefault="00FD027C" w:rsidP="00FD027C">
      <w:pPr>
        <w:pStyle w:val="Subsection"/>
        <w:jc w:val="left"/>
        <w:rPr>
          <w:szCs w:val="22"/>
        </w:rPr>
        <w:sectPr w:rsidR="00F80995" w:rsidSect="003D176F">
          <w:footerReference w:type="default" r:id="rId11"/>
          <w:pgSz w:w="12240" w:h="15840"/>
          <w:pgMar w:top="1440" w:right="1440" w:bottom="1440" w:left="1440" w:header="720" w:footer="720" w:gutter="0"/>
          <w:cols w:space="720"/>
          <w:docGrid w:linePitch="326"/>
        </w:sectPr>
      </w:pPr>
      <w:r w:rsidRPr="00EE5484">
        <w:rPr>
          <w:szCs w:val="22"/>
        </w:rPr>
        <w:t xml:space="preserve">For the purpose of this inspection procedure, the term, "PSI/ISI program," includes the </w:t>
      </w:r>
      <w:r w:rsidR="000E2887">
        <w:rPr>
          <w:szCs w:val="22"/>
        </w:rPr>
        <w:t>R</w:t>
      </w:r>
      <w:r w:rsidR="006706C3">
        <w:rPr>
          <w:szCs w:val="22"/>
        </w:rPr>
        <w:t>epair/</w:t>
      </w:r>
      <w:r w:rsidR="00F50545">
        <w:rPr>
          <w:szCs w:val="22"/>
        </w:rPr>
        <w:t>R</w:t>
      </w:r>
      <w:r w:rsidR="006706C3">
        <w:rPr>
          <w:szCs w:val="22"/>
        </w:rPr>
        <w:t xml:space="preserve">eplacement </w:t>
      </w:r>
      <w:r w:rsidR="00F50545">
        <w:rPr>
          <w:szCs w:val="22"/>
        </w:rPr>
        <w:t>P</w:t>
      </w:r>
      <w:r w:rsidR="006706C3">
        <w:rPr>
          <w:szCs w:val="22"/>
        </w:rPr>
        <w:t xml:space="preserve">rogram and the </w:t>
      </w:r>
      <w:r w:rsidRPr="00EE5484">
        <w:rPr>
          <w:szCs w:val="22"/>
        </w:rPr>
        <w:t>PSI/ISI plan</w:t>
      </w:r>
      <w:r>
        <w:rPr>
          <w:szCs w:val="22"/>
        </w:rPr>
        <w:t>s and schedules for</w:t>
      </w:r>
      <w:r>
        <w:rPr>
          <w:color w:val="FF0000"/>
          <w:szCs w:val="22"/>
        </w:rPr>
        <w:t xml:space="preserve"> </w:t>
      </w:r>
      <w:r w:rsidRPr="00F2691A">
        <w:rPr>
          <w:szCs w:val="22"/>
        </w:rPr>
        <w:t xml:space="preserve">all components subject to examination per ASME Section XI and 10 CFR 50.55a. </w:t>
      </w:r>
      <w:r w:rsidR="00C41563">
        <w:rPr>
          <w:szCs w:val="22"/>
        </w:rPr>
        <w:t xml:space="preserve"> </w:t>
      </w:r>
      <w:r w:rsidRPr="00F2691A">
        <w:rPr>
          <w:szCs w:val="22"/>
        </w:rPr>
        <w:t xml:space="preserve">The term “PSI/ISI program” also includes </w:t>
      </w:r>
      <w:r>
        <w:rPr>
          <w:szCs w:val="22"/>
        </w:rPr>
        <w:t>all</w:t>
      </w:r>
      <w:r w:rsidRPr="00EE5484">
        <w:rPr>
          <w:szCs w:val="22"/>
        </w:rPr>
        <w:t xml:space="preserve"> </w:t>
      </w:r>
      <w:r>
        <w:rPr>
          <w:szCs w:val="22"/>
        </w:rPr>
        <w:t>supporting</w:t>
      </w:r>
      <w:r w:rsidRPr="00EE5484">
        <w:rPr>
          <w:szCs w:val="22"/>
        </w:rPr>
        <w:t xml:space="preserve"> administrative, technical, and </w:t>
      </w:r>
      <w:ins w:id="7" w:author="Butler, Rhonda" w:date="2019-09-11T08:50:00Z">
        <w:r w:rsidR="003D6A3D">
          <w:rPr>
            <w:szCs w:val="22"/>
          </w:rPr>
          <w:t>QA</w:t>
        </w:r>
      </w:ins>
      <w:r w:rsidRPr="00EE5484">
        <w:rPr>
          <w:szCs w:val="22"/>
        </w:rPr>
        <w:t xml:space="preserve"> </w:t>
      </w:r>
      <w:r>
        <w:rPr>
          <w:szCs w:val="22"/>
        </w:rPr>
        <w:t>documents, records, and</w:t>
      </w:r>
      <w:r w:rsidRPr="00EE5484">
        <w:rPr>
          <w:szCs w:val="22"/>
        </w:rPr>
        <w:t xml:space="preserve"> </w:t>
      </w:r>
    </w:p>
    <w:p w14:paraId="6F3333E6" w14:textId="77777777" w:rsidR="00FD027C" w:rsidRPr="00B362E0" w:rsidRDefault="00FD027C" w:rsidP="00FD027C">
      <w:pPr>
        <w:pStyle w:val="Subsection"/>
        <w:jc w:val="left"/>
        <w:rPr>
          <w:szCs w:val="22"/>
        </w:rPr>
      </w:pPr>
      <w:r w:rsidRPr="00EE5484">
        <w:rPr>
          <w:szCs w:val="22"/>
        </w:rPr>
        <w:lastRenderedPageBreak/>
        <w:t xml:space="preserve">procedures required to implement </w:t>
      </w:r>
      <w:r w:rsidR="006706C3">
        <w:rPr>
          <w:szCs w:val="22"/>
        </w:rPr>
        <w:t xml:space="preserve">the </w:t>
      </w:r>
      <w:r w:rsidR="005D286A">
        <w:rPr>
          <w:szCs w:val="22"/>
        </w:rPr>
        <w:t>PSI/ISI</w:t>
      </w:r>
      <w:r>
        <w:rPr>
          <w:szCs w:val="22"/>
        </w:rPr>
        <w:t xml:space="preserve"> </w:t>
      </w:r>
      <w:r w:rsidR="006706C3">
        <w:rPr>
          <w:szCs w:val="22"/>
        </w:rPr>
        <w:t xml:space="preserve">program </w:t>
      </w:r>
      <w:r>
        <w:rPr>
          <w:szCs w:val="22"/>
        </w:rPr>
        <w:t xml:space="preserve">in accordance with </w:t>
      </w:r>
      <w:r w:rsidR="005D286A">
        <w:rPr>
          <w:szCs w:val="22"/>
        </w:rPr>
        <w:t xml:space="preserve">the </w:t>
      </w:r>
      <w:r>
        <w:rPr>
          <w:szCs w:val="22"/>
        </w:rPr>
        <w:t>regulatory requirements</w:t>
      </w:r>
      <w:r w:rsidR="006706C3">
        <w:rPr>
          <w:szCs w:val="22"/>
        </w:rPr>
        <w:t xml:space="preserve">, license conditions, and the licensee’s </w:t>
      </w:r>
      <w:r w:rsidR="006706C3" w:rsidRPr="00B362E0">
        <w:rPr>
          <w:szCs w:val="22"/>
        </w:rPr>
        <w:t>commitments</w:t>
      </w:r>
      <w:r w:rsidR="00392525" w:rsidRPr="00B362E0">
        <w:rPr>
          <w:szCs w:val="22"/>
        </w:rPr>
        <w:t>.</w:t>
      </w:r>
    </w:p>
    <w:p w14:paraId="1A5ADF4A" w14:textId="77777777" w:rsidR="00FD027C" w:rsidRPr="00B362E0" w:rsidRDefault="00FD027C" w:rsidP="00786D33">
      <w:pPr>
        <w:pStyle w:val="Subsection"/>
        <w:tabs>
          <w:tab w:val="clear" w:pos="6926"/>
        </w:tabs>
        <w:jc w:val="left"/>
        <w:rPr>
          <w:szCs w:val="22"/>
        </w:rPr>
      </w:pPr>
    </w:p>
    <w:p w14:paraId="2B34E08B" w14:textId="77777777" w:rsidR="00FD027C" w:rsidRDefault="00167540" w:rsidP="00786D33">
      <w:pPr>
        <w:pStyle w:val="Subsection"/>
        <w:tabs>
          <w:tab w:val="clear" w:pos="6926"/>
        </w:tabs>
        <w:jc w:val="left"/>
        <w:rPr>
          <w:szCs w:val="22"/>
        </w:rPr>
      </w:pPr>
      <w:r w:rsidRPr="00B362E0">
        <w:rPr>
          <w:szCs w:val="22"/>
        </w:rPr>
        <w:t xml:space="preserve">This </w:t>
      </w:r>
      <w:r w:rsidR="00B55111" w:rsidRPr="00B362E0">
        <w:rPr>
          <w:szCs w:val="22"/>
        </w:rPr>
        <w:t xml:space="preserve">procedure </w:t>
      </w:r>
      <w:r w:rsidR="00FD027C" w:rsidRPr="00B362E0">
        <w:rPr>
          <w:szCs w:val="22"/>
        </w:rPr>
        <w:t>covers</w:t>
      </w:r>
      <w:r w:rsidR="00B55111" w:rsidRPr="00B362E0">
        <w:rPr>
          <w:szCs w:val="22"/>
        </w:rPr>
        <w:t xml:space="preserve"> the </w:t>
      </w:r>
      <w:r w:rsidRPr="00B362E0">
        <w:rPr>
          <w:szCs w:val="22"/>
        </w:rPr>
        <w:t xml:space="preserve">review of the licensee’s </w:t>
      </w:r>
      <w:r w:rsidR="00B55111" w:rsidRPr="00B362E0">
        <w:rPr>
          <w:szCs w:val="22"/>
        </w:rPr>
        <w:t xml:space="preserve">PSI </w:t>
      </w:r>
      <w:r w:rsidR="0064208F" w:rsidRPr="00B362E0">
        <w:rPr>
          <w:szCs w:val="22"/>
        </w:rPr>
        <w:t xml:space="preserve">program </w:t>
      </w:r>
      <w:r w:rsidR="007A036F">
        <w:rPr>
          <w:szCs w:val="22"/>
        </w:rPr>
        <w:t xml:space="preserve">for each unit </w:t>
      </w:r>
      <w:r w:rsidR="0064208F">
        <w:rPr>
          <w:szCs w:val="22"/>
        </w:rPr>
        <w:t xml:space="preserve">and </w:t>
      </w:r>
      <w:r w:rsidR="007A036F">
        <w:rPr>
          <w:szCs w:val="22"/>
        </w:rPr>
        <w:t>the licensee’s planned</w:t>
      </w:r>
      <w:r w:rsidR="0064208F">
        <w:rPr>
          <w:szCs w:val="22"/>
        </w:rPr>
        <w:t xml:space="preserve"> </w:t>
      </w:r>
      <w:r w:rsidR="00786D33">
        <w:rPr>
          <w:szCs w:val="22"/>
        </w:rPr>
        <w:t xml:space="preserve">initial </w:t>
      </w:r>
      <w:r w:rsidR="0064208F">
        <w:rPr>
          <w:szCs w:val="22"/>
        </w:rPr>
        <w:t>ISI program</w:t>
      </w:r>
      <w:r w:rsidR="007A036F">
        <w:rPr>
          <w:szCs w:val="22"/>
        </w:rPr>
        <w:t xml:space="preserve"> for each unit</w:t>
      </w:r>
      <w:r w:rsidR="0064208F">
        <w:rPr>
          <w:szCs w:val="22"/>
        </w:rPr>
        <w:t>.</w:t>
      </w:r>
      <w:r w:rsidR="00B55111">
        <w:rPr>
          <w:szCs w:val="22"/>
        </w:rPr>
        <w:t xml:space="preserve"> </w:t>
      </w:r>
      <w:r w:rsidR="00C41563">
        <w:rPr>
          <w:szCs w:val="22"/>
        </w:rPr>
        <w:t xml:space="preserve"> </w:t>
      </w:r>
      <w:r w:rsidR="00FD027C" w:rsidRPr="00EE5484">
        <w:rPr>
          <w:szCs w:val="22"/>
        </w:rPr>
        <w:t xml:space="preserve">This procedure </w:t>
      </w:r>
      <w:r w:rsidR="00FD027C">
        <w:rPr>
          <w:szCs w:val="22"/>
        </w:rPr>
        <w:t xml:space="preserve">also </w:t>
      </w:r>
      <w:r w:rsidR="00FD027C" w:rsidRPr="00EE5484">
        <w:rPr>
          <w:szCs w:val="22"/>
        </w:rPr>
        <w:t xml:space="preserve">covers all ASME Section XI </w:t>
      </w:r>
      <w:r w:rsidR="00FD027C">
        <w:rPr>
          <w:szCs w:val="22"/>
        </w:rPr>
        <w:t>PSI/</w:t>
      </w:r>
      <w:r w:rsidR="00FD027C" w:rsidRPr="00EE5484">
        <w:rPr>
          <w:szCs w:val="22"/>
        </w:rPr>
        <w:t xml:space="preserve">ISI activities </w:t>
      </w:r>
      <w:r w:rsidR="00FD027C">
        <w:rPr>
          <w:szCs w:val="22"/>
        </w:rPr>
        <w:t xml:space="preserve">except system pressure testing, which is </w:t>
      </w:r>
      <w:r w:rsidR="00FD027C" w:rsidRPr="00EE5484">
        <w:rPr>
          <w:szCs w:val="22"/>
        </w:rPr>
        <w:t xml:space="preserve">covered in the Preoperational Test Program </w:t>
      </w:r>
      <w:r w:rsidR="00FD027C">
        <w:rPr>
          <w:szCs w:val="22"/>
        </w:rPr>
        <w:t xml:space="preserve">and inspected using </w:t>
      </w:r>
      <w:r w:rsidR="00FD027C" w:rsidRPr="00EE5484">
        <w:rPr>
          <w:szCs w:val="22"/>
        </w:rPr>
        <w:t>other I</w:t>
      </w:r>
      <w:r w:rsidR="00FD027C">
        <w:rPr>
          <w:szCs w:val="22"/>
        </w:rPr>
        <w:t xml:space="preserve">nspection </w:t>
      </w:r>
      <w:r w:rsidR="00FD027C" w:rsidRPr="00EE5484">
        <w:rPr>
          <w:szCs w:val="22"/>
        </w:rPr>
        <w:t>P</w:t>
      </w:r>
      <w:r w:rsidR="00FD027C">
        <w:rPr>
          <w:szCs w:val="22"/>
        </w:rPr>
        <w:t>rocedures (IP)</w:t>
      </w:r>
      <w:r w:rsidR="00FD027C" w:rsidRPr="00EE5484">
        <w:rPr>
          <w:szCs w:val="22"/>
        </w:rPr>
        <w:t xml:space="preserve"> indexed in Appendix B of </w:t>
      </w:r>
      <w:r w:rsidR="00FD027C">
        <w:rPr>
          <w:szCs w:val="22"/>
        </w:rPr>
        <w:t>IMC</w:t>
      </w:r>
      <w:r w:rsidR="00FD027C" w:rsidRPr="00EE5484">
        <w:rPr>
          <w:szCs w:val="22"/>
        </w:rPr>
        <w:t xml:space="preserve"> 2504</w:t>
      </w:r>
      <w:r w:rsidR="00FD027C">
        <w:rPr>
          <w:szCs w:val="22"/>
        </w:rPr>
        <w:t xml:space="preserve">. </w:t>
      </w:r>
      <w:r w:rsidR="00C41563">
        <w:rPr>
          <w:szCs w:val="22"/>
        </w:rPr>
        <w:t xml:space="preserve"> </w:t>
      </w:r>
      <w:r w:rsidR="00786D33" w:rsidRPr="00EE5484">
        <w:rPr>
          <w:szCs w:val="22"/>
        </w:rPr>
        <w:t>The inspection percentages should be increased, as outlined in the following sections, if inspection results reveal issues in certain areas of program development.</w:t>
      </w:r>
    </w:p>
    <w:p w14:paraId="2696F2FD" w14:textId="77777777" w:rsidR="00FD027C" w:rsidRDefault="00FD027C" w:rsidP="00786D33">
      <w:pPr>
        <w:pStyle w:val="Subsection"/>
        <w:tabs>
          <w:tab w:val="clear" w:pos="6926"/>
        </w:tabs>
        <w:jc w:val="left"/>
        <w:rPr>
          <w:szCs w:val="22"/>
        </w:rPr>
      </w:pPr>
    </w:p>
    <w:p w14:paraId="07F49A1F" w14:textId="7BC1B8DA" w:rsidR="0064208F" w:rsidRPr="00EE5484" w:rsidRDefault="00C41563" w:rsidP="00786D33">
      <w:pPr>
        <w:pStyle w:val="Subsection"/>
        <w:tabs>
          <w:tab w:val="clear" w:pos="6926"/>
        </w:tabs>
        <w:jc w:val="left"/>
        <w:rPr>
          <w:szCs w:val="22"/>
        </w:rPr>
      </w:pPr>
      <w:r>
        <w:rPr>
          <w:szCs w:val="22"/>
        </w:rPr>
        <w:t xml:space="preserve">Inspectors may </w:t>
      </w:r>
      <w:r w:rsidR="003C677D">
        <w:rPr>
          <w:szCs w:val="22"/>
        </w:rPr>
        <w:t xml:space="preserve">use this IP to </w:t>
      </w:r>
      <w:r>
        <w:rPr>
          <w:szCs w:val="22"/>
        </w:rPr>
        <w:t>perform v</w:t>
      </w:r>
      <w:r w:rsidR="0064208F">
        <w:rPr>
          <w:szCs w:val="22"/>
        </w:rPr>
        <w:t>erification of the</w:t>
      </w:r>
      <w:r w:rsidR="0064208F" w:rsidRPr="00EE5484">
        <w:rPr>
          <w:szCs w:val="22"/>
        </w:rPr>
        <w:t xml:space="preserve"> PSI </w:t>
      </w:r>
      <w:r w:rsidR="0064208F">
        <w:rPr>
          <w:szCs w:val="22"/>
        </w:rPr>
        <w:t>program and ISI program</w:t>
      </w:r>
      <w:r w:rsidR="0064208F" w:rsidRPr="00EE5484">
        <w:rPr>
          <w:szCs w:val="22"/>
        </w:rPr>
        <w:t xml:space="preserve"> together or separately. </w:t>
      </w:r>
      <w:r>
        <w:rPr>
          <w:szCs w:val="22"/>
        </w:rPr>
        <w:t xml:space="preserve"> </w:t>
      </w:r>
      <w:r w:rsidR="0064208F" w:rsidRPr="00EE5484">
        <w:rPr>
          <w:szCs w:val="22"/>
        </w:rPr>
        <w:t xml:space="preserve">This will depend on the licensee’s implementation schedule and the Region’s plan and schedule for the IMC 2504 inspections. </w:t>
      </w:r>
      <w:r>
        <w:rPr>
          <w:szCs w:val="22"/>
        </w:rPr>
        <w:t xml:space="preserve"> </w:t>
      </w:r>
      <w:r w:rsidR="0064208F" w:rsidRPr="00EE5484">
        <w:rPr>
          <w:szCs w:val="22"/>
        </w:rPr>
        <w:t>If the PSI and ISI program inspections are performed separately using this IP, then the ISI program inspection should only focus on verifying the aspects of the ISI program that are different than the PSI program.  Specifically, the ISI program inspection, at a minimum, should include the following procedure</w:t>
      </w:r>
      <w:r w:rsidR="0064208F">
        <w:rPr>
          <w:szCs w:val="22"/>
        </w:rPr>
        <w:t xml:space="preserve"> steps</w:t>
      </w:r>
      <w:r w:rsidR="0064208F" w:rsidRPr="00EE5484">
        <w:rPr>
          <w:szCs w:val="22"/>
        </w:rPr>
        <w:t>:</w:t>
      </w:r>
    </w:p>
    <w:p w14:paraId="4DC9524E" w14:textId="77777777" w:rsidR="0064208F" w:rsidRPr="00EE5484" w:rsidRDefault="0064208F" w:rsidP="0064208F">
      <w:pPr>
        <w:pStyle w:val="Subsection"/>
        <w:jc w:val="left"/>
        <w:rPr>
          <w:szCs w:val="22"/>
        </w:rPr>
      </w:pPr>
    </w:p>
    <w:p w14:paraId="3F675945" w14:textId="77777777" w:rsidR="0064208F" w:rsidRPr="00EE5484" w:rsidRDefault="0064208F" w:rsidP="0064208F">
      <w:pPr>
        <w:pStyle w:val="Subsection"/>
        <w:numPr>
          <w:ilvl w:val="0"/>
          <w:numId w:val="10"/>
        </w:numPr>
        <w:jc w:val="left"/>
        <w:rPr>
          <w:szCs w:val="22"/>
        </w:rPr>
      </w:pPr>
      <w:r w:rsidRPr="00EE5484">
        <w:rPr>
          <w:szCs w:val="22"/>
        </w:rPr>
        <w:t>Verify that the appropriate percentages of components were selected for ISI (Sections 02.0</w:t>
      </w:r>
      <w:r>
        <w:rPr>
          <w:szCs w:val="22"/>
        </w:rPr>
        <w:t>3</w:t>
      </w:r>
      <w:r w:rsidRPr="00EE5484">
        <w:rPr>
          <w:szCs w:val="22"/>
        </w:rPr>
        <w:t xml:space="preserve">.b.2, </w:t>
      </w:r>
      <w:r>
        <w:rPr>
          <w:szCs w:val="22"/>
        </w:rPr>
        <w:t>02.03.c.2</w:t>
      </w:r>
      <w:r w:rsidRPr="00EE5484">
        <w:rPr>
          <w:szCs w:val="22"/>
        </w:rPr>
        <w:t>)</w:t>
      </w:r>
    </w:p>
    <w:p w14:paraId="7AD88B39" w14:textId="77777777" w:rsidR="0064208F" w:rsidRPr="00EE5484" w:rsidRDefault="0064208F" w:rsidP="0064208F">
      <w:pPr>
        <w:pStyle w:val="Subsection"/>
        <w:ind w:left="1080"/>
        <w:jc w:val="left"/>
        <w:rPr>
          <w:szCs w:val="22"/>
        </w:rPr>
      </w:pPr>
    </w:p>
    <w:p w14:paraId="6061FDC5" w14:textId="77777777" w:rsidR="0064208F" w:rsidRPr="00EE5484" w:rsidRDefault="0064208F" w:rsidP="0064208F">
      <w:pPr>
        <w:pStyle w:val="Subsection"/>
        <w:numPr>
          <w:ilvl w:val="0"/>
          <w:numId w:val="10"/>
        </w:numPr>
        <w:jc w:val="left"/>
        <w:rPr>
          <w:szCs w:val="22"/>
        </w:rPr>
      </w:pPr>
      <w:r w:rsidRPr="00EE5484">
        <w:rPr>
          <w:szCs w:val="22"/>
        </w:rPr>
        <w:t xml:space="preserve">Verify that any proposed </w:t>
      </w:r>
      <w:r>
        <w:rPr>
          <w:szCs w:val="22"/>
        </w:rPr>
        <w:t xml:space="preserve">ASME </w:t>
      </w:r>
      <w:r w:rsidRPr="00EE5484">
        <w:rPr>
          <w:szCs w:val="22"/>
        </w:rPr>
        <w:t>Code Cases</w:t>
      </w:r>
      <w:r>
        <w:rPr>
          <w:szCs w:val="22"/>
        </w:rPr>
        <w:t xml:space="preserve"> </w:t>
      </w:r>
      <w:r w:rsidRPr="00EE5484">
        <w:rPr>
          <w:szCs w:val="22"/>
        </w:rPr>
        <w:t xml:space="preserve">and alternatives have been approved by the NRC (Section </w:t>
      </w:r>
      <w:r>
        <w:rPr>
          <w:szCs w:val="22"/>
        </w:rPr>
        <w:t>02.01</w:t>
      </w:r>
      <w:r w:rsidRPr="00EE5484">
        <w:rPr>
          <w:szCs w:val="22"/>
        </w:rPr>
        <w:t>.</w:t>
      </w:r>
      <w:r>
        <w:rPr>
          <w:szCs w:val="22"/>
        </w:rPr>
        <w:t>c-e</w:t>
      </w:r>
      <w:r w:rsidRPr="00EE5484">
        <w:rPr>
          <w:szCs w:val="22"/>
        </w:rPr>
        <w:t>)</w:t>
      </w:r>
    </w:p>
    <w:p w14:paraId="2A515658" w14:textId="77777777" w:rsidR="0064208F" w:rsidRPr="00EE5484" w:rsidRDefault="0064208F" w:rsidP="0064208F">
      <w:pPr>
        <w:pStyle w:val="Subsection"/>
        <w:ind w:left="1080"/>
        <w:jc w:val="left"/>
        <w:rPr>
          <w:szCs w:val="22"/>
        </w:rPr>
      </w:pPr>
    </w:p>
    <w:p w14:paraId="0D6A3767" w14:textId="77777777" w:rsidR="0064208F" w:rsidRPr="00EE5484" w:rsidRDefault="0064208F" w:rsidP="0064208F">
      <w:pPr>
        <w:pStyle w:val="Subsection"/>
        <w:numPr>
          <w:ilvl w:val="0"/>
          <w:numId w:val="10"/>
        </w:numPr>
        <w:jc w:val="left"/>
        <w:rPr>
          <w:szCs w:val="22"/>
        </w:rPr>
      </w:pPr>
      <w:r w:rsidRPr="00EE5484">
        <w:rPr>
          <w:szCs w:val="22"/>
        </w:rPr>
        <w:t xml:space="preserve">Verify that the ISI program for </w:t>
      </w:r>
      <w:r>
        <w:rPr>
          <w:szCs w:val="22"/>
        </w:rPr>
        <w:t>steam generator</w:t>
      </w:r>
      <w:r w:rsidRPr="00EE5484">
        <w:rPr>
          <w:szCs w:val="22"/>
        </w:rPr>
        <w:t xml:space="preserve"> tubing is in accordance with the </w:t>
      </w:r>
      <w:r>
        <w:rPr>
          <w:szCs w:val="22"/>
        </w:rPr>
        <w:t>Technical Specifications and Nuclear Energy Institute</w:t>
      </w:r>
      <w:r w:rsidRPr="00EE5484">
        <w:rPr>
          <w:szCs w:val="22"/>
        </w:rPr>
        <w:t xml:space="preserve"> guidelines (Section </w:t>
      </w:r>
      <w:r>
        <w:rPr>
          <w:szCs w:val="22"/>
        </w:rPr>
        <w:t>02.03.i</w:t>
      </w:r>
      <w:r w:rsidRPr="00EE5484">
        <w:rPr>
          <w:szCs w:val="22"/>
        </w:rPr>
        <w:t>)</w:t>
      </w:r>
    </w:p>
    <w:p w14:paraId="3EDC1E32" w14:textId="77777777" w:rsidR="0064208F" w:rsidRPr="00EE5484" w:rsidRDefault="0064208F" w:rsidP="0064208F">
      <w:pPr>
        <w:pStyle w:val="Subsection"/>
        <w:ind w:left="1080"/>
        <w:jc w:val="left"/>
        <w:rPr>
          <w:szCs w:val="22"/>
        </w:rPr>
      </w:pPr>
    </w:p>
    <w:p w14:paraId="1D7F2B59" w14:textId="77777777" w:rsidR="0064208F" w:rsidRPr="00EE5484" w:rsidRDefault="0064208F" w:rsidP="0064208F">
      <w:pPr>
        <w:pStyle w:val="Subsection"/>
        <w:numPr>
          <w:ilvl w:val="0"/>
          <w:numId w:val="10"/>
        </w:numPr>
        <w:jc w:val="left"/>
        <w:rPr>
          <w:szCs w:val="22"/>
        </w:rPr>
      </w:pPr>
      <w:r w:rsidRPr="00EE5484">
        <w:rPr>
          <w:szCs w:val="22"/>
        </w:rPr>
        <w:t>Verify that augmented inspections described in the F</w:t>
      </w:r>
      <w:r>
        <w:rPr>
          <w:szCs w:val="22"/>
        </w:rPr>
        <w:t xml:space="preserve">inal </w:t>
      </w:r>
      <w:r w:rsidRPr="00EE5484">
        <w:rPr>
          <w:szCs w:val="22"/>
        </w:rPr>
        <w:t>S</w:t>
      </w:r>
      <w:r>
        <w:rPr>
          <w:szCs w:val="22"/>
        </w:rPr>
        <w:t xml:space="preserve">afety </w:t>
      </w:r>
      <w:r w:rsidRPr="00EE5484">
        <w:rPr>
          <w:szCs w:val="22"/>
        </w:rPr>
        <w:t>A</w:t>
      </w:r>
      <w:r>
        <w:rPr>
          <w:szCs w:val="22"/>
        </w:rPr>
        <w:t xml:space="preserve">nalysis </w:t>
      </w:r>
      <w:r w:rsidRPr="00EE5484">
        <w:rPr>
          <w:szCs w:val="22"/>
        </w:rPr>
        <w:t>R</w:t>
      </w:r>
      <w:r>
        <w:rPr>
          <w:szCs w:val="22"/>
        </w:rPr>
        <w:t>eport</w:t>
      </w:r>
      <w:r w:rsidRPr="00EE5484">
        <w:rPr>
          <w:szCs w:val="22"/>
        </w:rPr>
        <w:t xml:space="preserve"> or other licensee commitments have been included in the ISI program (Section </w:t>
      </w:r>
      <w:r>
        <w:rPr>
          <w:szCs w:val="22"/>
        </w:rPr>
        <w:t>02.03</w:t>
      </w:r>
      <w:r w:rsidRPr="00EE5484">
        <w:rPr>
          <w:szCs w:val="22"/>
        </w:rPr>
        <w:t>.</w:t>
      </w:r>
      <w:r>
        <w:rPr>
          <w:szCs w:val="22"/>
        </w:rPr>
        <w:t>h</w:t>
      </w:r>
      <w:r w:rsidRPr="00EE5484">
        <w:rPr>
          <w:szCs w:val="22"/>
        </w:rPr>
        <w:t>)</w:t>
      </w:r>
    </w:p>
    <w:p w14:paraId="32AEBE3D" w14:textId="77777777" w:rsidR="0064208F" w:rsidRPr="00EE5484" w:rsidRDefault="0064208F" w:rsidP="0064208F">
      <w:pPr>
        <w:pStyle w:val="Subsection"/>
        <w:ind w:left="1080"/>
        <w:jc w:val="left"/>
        <w:rPr>
          <w:szCs w:val="22"/>
        </w:rPr>
      </w:pPr>
    </w:p>
    <w:p w14:paraId="74C4F9E2" w14:textId="5E3A7943" w:rsidR="0064208F" w:rsidRPr="00EE5484" w:rsidRDefault="0064208F" w:rsidP="0064208F">
      <w:pPr>
        <w:pStyle w:val="Subsection"/>
        <w:numPr>
          <w:ilvl w:val="0"/>
          <w:numId w:val="10"/>
        </w:numPr>
        <w:jc w:val="left"/>
        <w:rPr>
          <w:szCs w:val="22"/>
        </w:rPr>
      </w:pPr>
      <w:r w:rsidRPr="00EE5484">
        <w:rPr>
          <w:szCs w:val="22"/>
        </w:rPr>
        <w:t xml:space="preserve">Verify that </w:t>
      </w:r>
      <w:r w:rsidR="00F50545">
        <w:rPr>
          <w:szCs w:val="22"/>
        </w:rPr>
        <w:t>R</w:t>
      </w:r>
      <w:r w:rsidRPr="00EE5484">
        <w:rPr>
          <w:szCs w:val="22"/>
        </w:rPr>
        <w:t>epair/</w:t>
      </w:r>
      <w:r w:rsidR="00F50545">
        <w:rPr>
          <w:szCs w:val="22"/>
        </w:rPr>
        <w:t>R</w:t>
      </w:r>
      <w:r w:rsidRPr="00EE5484">
        <w:rPr>
          <w:szCs w:val="22"/>
        </w:rPr>
        <w:t xml:space="preserve">eplacement </w:t>
      </w:r>
      <w:r w:rsidR="00F50545">
        <w:rPr>
          <w:szCs w:val="22"/>
        </w:rPr>
        <w:t xml:space="preserve">Program </w:t>
      </w:r>
      <w:r w:rsidRPr="00EE5484">
        <w:rPr>
          <w:szCs w:val="22"/>
        </w:rPr>
        <w:t>activities meet the appropriate requirements (Section 02.0</w:t>
      </w:r>
      <w:r>
        <w:rPr>
          <w:szCs w:val="22"/>
        </w:rPr>
        <w:t>5</w:t>
      </w:r>
      <w:r w:rsidRPr="00EE5484">
        <w:rPr>
          <w:szCs w:val="22"/>
        </w:rPr>
        <w:t>)</w:t>
      </w:r>
    </w:p>
    <w:p w14:paraId="43B33722" w14:textId="77777777" w:rsidR="0064208F" w:rsidRPr="00EE5484" w:rsidRDefault="0064208F" w:rsidP="0064208F">
      <w:pPr>
        <w:pStyle w:val="Subsection"/>
        <w:ind w:left="1080"/>
        <w:jc w:val="left"/>
        <w:rPr>
          <w:szCs w:val="22"/>
        </w:rPr>
      </w:pPr>
    </w:p>
    <w:p w14:paraId="4D56D9B5" w14:textId="77777777" w:rsidR="0064208F" w:rsidRPr="004F7B9B" w:rsidRDefault="0064208F" w:rsidP="0064208F">
      <w:pPr>
        <w:pStyle w:val="Subsection"/>
        <w:numPr>
          <w:ilvl w:val="0"/>
          <w:numId w:val="10"/>
        </w:numPr>
        <w:jc w:val="left"/>
        <w:rPr>
          <w:szCs w:val="22"/>
        </w:rPr>
      </w:pPr>
      <w:r w:rsidRPr="004F7B9B">
        <w:rPr>
          <w:szCs w:val="22"/>
        </w:rPr>
        <w:t>Verify that the ISI program has been filed with the NRC (Section 02.08)</w:t>
      </w:r>
    </w:p>
    <w:p w14:paraId="17EAE41A" w14:textId="77777777" w:rsidR="00B55111" w:rsidRDefault="00B55111" w:rsidP="009D73AD">
      <w:pPr>
        <w:pStyle w:val="Subsection"/>
        <w:tabs>
          <w:tab w:val="clear" w:pos="6926"/>
        </w:tabs>
        <w:jc w:val="left"/>
        <w:rPr>
          <w:szCs w:val="22"/>
        </w:rPr>
      </w:pPr>
    </w:p>
    <w:p w14:paraId="293D69C7" w14:textId="77777777" w:rsidR="00786D33" w:rsidRDefault="00786D33" w:rsidP="009D73AD">
      <w:pPr>
        <w:pStyle w:val="Subsection"/>
        <w:tabs>
          <w:tab w:val="clear" w:pos="6926"/>
        </w:tabs>
        <w:jc w:val="left"/>
        <w:rPr>
          <w:szCs w:val="22"/>
        </w:rPr>
      </w:pPr>
      <w:r>
        <w:rPr>
          <w:szCs w:val="22"/>
        </w:rPr>
        <w:t>For s</w:t>
      </w:r>
      <w:r w:rsidR="00F71AD5">
        <w:rPr>
          <w:szCs w:val="22"/>
        </w:rPr>
        <w:t xml:space="preserve">ites with multiple units under </w:t>
      </w:r>
      <w:r>
        <w:rPr>
          <w:szCs w:val="22"/>
        </w:rPr>
        <w:t xml:space="preserve">construction, it may be beneficial for the inspectors to take credit for performing portions of this procedure on one unit’s program. </w:t>
      </w:r>
      <w:r w:rsidR="00C41563">
        <w:rPr>
          <w:szCs w:val="22"/>
        </w:rPr>
        <w:t xml:space="preserve"> </w:t>
      </w:r>
      <w:r w:rsidR="00CF0768">
        <w:rPr>
          <w:szCs w:val="22"/>
        </w:rPr>
        <w:t>However, some portions of the IP, such as Step 02.03, should include sampling from all units under construction.</w:t>
      </w:r>
    </w:p>
    <w:p w14:paraId="340FB0D7" w14:textId="77777777" w:rsidR="00786D33" w:rsidRDefault="00786D33" w:rsidP="009D73AD">
      <w:pPr>
        <w:pStyle w:val="Subsection"/>
        <w:tabs>
          <w:tab w:val="clear" w:pos="6926"/>
        </w:tabs>
        <w:jc w:val="left"/>
        <w:rPr>
          <w:szCs w:val="22"/>
        </w:rPr>
      </w:pPr>
    </w:p>
    <w:p w14:paraId="58FFEEC3" w14:textId="5C7181A9" w:rsidR="008132B6" w:rsidRPr="00EE5484" w:rsidRDefault="008132B6" w:rsidP="00FD027C">
      <w:pPr>
        <w:pStyle w:val="Subsection"/>
        <w:tabs>
          <w:tab w:val="clear" w:pos="6926"/>
        </w:tabs>
        <w:jc w:val="left"/>
        <w:rPr>
          <w:szCs w:val="22"/>
        </w:rPr>
      </w:pPr>
      <w:r w:rsidRPr="00EE5484">
        <w:rPr>
          <w:szCs w:val="22"/>
        </w:rPr>
        <w:t xml:space="preserve">Some licensees may have implemented a </w:t>
      </w:r>
      <w:r w:rsidR="00237F04">
        <w:rPr>
          <w:szCs w:val="22"/>
        </w:rPr>
        <w:t>risk-informed</w:t>
      </w:r>
      <w:r w:rsidRPr="00EE5484">
        <w:rPr>
          <w:szCs w:val="22"/>
        </w:rPr>
        <w:t xml:space="preserve"> ISI program.  Currently</w:t>
      </w:r>
      <w:r w:rsidR="00A40F47" w:rsidRPr="00EE5484">
        <w:rPr>
          <w:szCs w:val="22"/>
        </w:rPr>
        <w:t>,</w:t>
      </w:r>
      <w:r w:rsidRPr="00EE5484">
        <w:rPr>
          <w:szCs w:val="22"/>
        </w:rPr>
        <w:t xml:space="preserve"> implementation of a </w:t>
      </w:r>
      <w:r w:rsidR="00237F04">
        <w:rPr>
          <w:szCs w:val="22"/>
        </w:rPr>
        <w:t>risk-informed</w:t>
      </w:r>
      <w:r w:rsidRPr="00EE5484">
        <w:rPr>
          <w:szCs w:val="22"/>
        </w:rPr>
        <w:t xml:space="preserve"> IS</w:t>
      </w:r>
      <w:r w:rsidR="00A40F47" w:rsidRPr="00EE5484">
        <w:rPr>
          <w:szCs w:val="22"/>
        </w:rPr>
        <w:t xml:space="preserve">I program requires NRC </w:t>
      </w:r>
      <w:r w:rsidR="00DF42C6" w:rsidRPr="00EE5484">
        <w:rPr>
          <w:szCs w:val="22"/>
        </w:rPr>
        <w:t xml:space="preserve">authorization </w:t>
      </w:r>
      <w:r w:rsidRPr="00EE5484">
        <w:rPr>
          <w:szCs w:val="22"/>
        </w:rPr>
        <w:t xml:space="preserve">in accordance with 10 CFR </w:t>
      </w:r>
      <w:r w:rsidR="00DF42C6" w:rsidRPr="00EE5484">
        <w:rPr>
          <w:szCs w:val="22"/>
        </w:rPr>
        <w:t>50.55a(</w:t>
      </w:r>
      <w:r w:rsidR="006C6309">
        <w:rPr>
          <w:szCs w:val="22"/>
        </w:rPr>
        <w:t>z</w:t>
      </w:r>
      <w:r w:rsidR="00DF42C6" w:rsidRPr="00EE5484">
        <w:rPr>
          <w:szCs w:val="22"/>
        </w:rPr>
        <w:t>) as an alternative to the ISI requirements of Section XI of the ASME Code</w:t>
      </w:r>
      <w:r w:rsidRPr="00EE5484">
        <w:rPr>
          <w:szCs w:val="22"/>
        </w:rPr>
        <w:t xml:space="preserve">.  If the licensee has implemented a </w:t>
      </w:r>
      <w:r w:rsidR="00237F04">
        <w:rPr>
          <w:szCs w:val="22"/>
        </w:rPr>
        <w:t>risk-informed</w:t>
      </w:r>
      <w:r w:rsidRPr="00EE5484">
        <w:rPr>
          <w:szCs w:val="22"/>
        </w:rPr>
        <w:t xml:space="preserve"> ISI program, obtain the submittal and the </w:t>
      </w:r>
      <w:r w:rsidR="00DF42C6" w:rsidRPr="00EE5484">
        <w:rPr>
          <w:szCs w:val="22"/>
        </w:rPr>
        <w:t>NRC’s</w:t>
      </w:r>
      <w:r w:rsidRPr="00EE5484">
        <w:rPr>
          <w:szCs w:val="22"/>
        </w:rPr>
        <w:t xml:space="preserve"> safety evaluation before reviewing the program.  Alternatively, </w:t>
      </w:r>
      <w:ins w:id="8" w:author="Webb, Michael" w:date="2020-02-10T09:27:00Z">
        <w:r w:rsidR="003C677D">
          <w:rPr>
            <w:szCs w:val="22"/>
          </w:rPr>
          <w:t xml:space="preserve">inspectors may obtain </w:t>
        </w:r>
      </w:ins>
      <w:r w:rsidRPr="00EE5484">
        <w:rPr>
          <w:szCs w:val="22"/>
        </w:rPr>
        <w:t xml:space="preserve">support from </w:t>
      </w:r>
      <w:r w:rsidR="00C9244A">
        <w:rPr>
          <w:szCs w:val="22"/>
        </w:rPr>
        <w:t xml:space="preserve">the </w:t>
      </w:r>
      <w:ins w:id="9" w:author="Webb, Michael" w:date="2020-02-10T09:27:00Z">
        <w:r w:rsidR="003C677D">
          <w:rPr>
            <w:szCs w:val="22"/>
          </w:rPr>
          <w:t>program office</w:t>
        </w:r>
      </w:ins>
      <w:r w:rsidRPr="00EE5484">
        <w:rPr>
          <w:szCs w:val="22"/>
        </w:rPr>
        <w:t xml:space="preserve"> in conducting the </w:t>
      </w:r>
      <w:r w:rsidR="00237F04">
        <w:rPr>
          <w:szCs w:val="22"/>
        </w:rPr>
        <w:t>risk-informed</w:t>
      </w:r>
      <w:r w:rsidRPr="00EE5484">
        <w:rPr>
          <w:szCs w:val="22"/>
        </w:rPr>
        <w:t xml:space="preserve"> ISI inspection.  The </w:t>
      </w:r>
      <w:r w:rsidR="00237F04">
        <w:rPr>
          <w:szCs w:val="22"/>
        </w:rPr>
        <w:t>risk-informed</w:t>
      </w:r>
      <w:r w:rsidRPr="00EE5484">
        <w:rPr>
          <w:szCs w:val="22"/>
        </w:rPr>
        <w:t xml:space="preserve"> approach is not applicable to the PSI requirements. </w:t>
      </w:r>
    </w:p>
    <w:p w14:paraId="6D7793B1" w14:textId="77777777" w:rsidR="00B7688C" w:rsidRPr="00EE5484" w:rsidRDefault="00B7688C" w:rsidP="009D73AD">
      <w:pPr>
        <w:pStyle w:val="Subsection"/>
        <w:ind w:left="1080"/>
        <w:jc w:val="left"/>
        <w:rPr>
          <w:szCs w:val="22"/>
        </w:rPr>
      </w:pPr>
    </w:p>
    <w:p w14:paraId="1F69D9E0" w14:textId="77777777" w:rsidR="0004434B" w:rsidRDefault="00F54773"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Cs w:val="22"/>
        </w:rPr>
      </w:pPr>
      <w:r>
        <w:rPr>
          <w:szCs w:val="22"/>
        </w:rPr>
        <w:t>02.01</w:t>
      </w:r>
      <w:r>
        <w:rPr>
          <w:szCs w:val="22"/>
        </w:rPr>
        <w:tab/>
      </w:r>
      <w:r w:rsidRPr="005A40B7">
        <w:rPr>
          <w:szCs w:val="22"/>
          <w:u w:val="single"/>
        </w:rPr>
        <w:t>Program Approval</w:t>
      </w:r>
      <w:r w:rsidR="005A40B7">
        <w:rPr>
          <w:szCs w:val="22"/>
        </w:rPr>
        <w:t xml:space="preserve">. </w:t>
      </w:r>
      <w:r w:rsidR="004C6780">
        <w:rPr>
          <w:szCs w:val="22"/>
        </w:rPr>
        <w:t xml:space="preserve"> </w:t>
      </w:r>
      <w:r w:rsidR="005A40B7">
        <w:rPr>
          <w:szCs w:val="22"/>
        </w:rPr>
        <w:t>Verify that the following requirements are met:</w:t>
      </w:r>
    </w:p>
    <w:p w14:paraId="3AD8217E" w14:textId="77777777" w:rsidR="0005443F" w:rsidRDefault="0005443F"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Cs w:val="22"/>
        </w:rPr>
      </w:pPr>
    </w:p>
    <w:p w14:paraId="1089C4AE" w14:textId="77777777" w:rsidR="00F80995" w:rsidRDefault="008179D9" w:rsidP="009D73AD">
      <w:pPr>
        <w:pStyle w:val="Header02"/>
        <w:tabs>
          <w:tab w:val="left" w:pos="3240"/>
          <w:tab w:val="left" w:pos="3874"/>
          <w:tab w:val="left" w:pos="4507"/>
          <w:tab w:val="left" w:pos="5040"/>
          <w:tab w:val="left" w:pos="5674"/>
          <w:tab w:val="left" w:pos="6307"/>
          <w:tab w:val="left" w:pos="7474"/>
          <w:tab w:val="left" w:pos="8107"/>
          <w:tab w:val="left" w:pos="8726"/>
        </w:tabs>
        <w:ind w:left="810"/>
        <w:jc w:val="left"/>
        <w:rPr>
          <w:szCs w:val="22"/>
        </w:rPr>
        <w:sectPr w:rsidR="00F80995" w:rsidSect="003D176F">
          <w:pgSz w:w="12240" w:h="15840"/>
          <w:pgMar w:top="1440" w:right="1440" w:bottom="1440" w:left="1440" w:header="720" w:footer="720" w:gutter="0"/>
          <w:cols w:space="720"/>
          <w:docGrid w:linePitch="326"/>
        </w:sectPr>
      </w:pPr>
      <w:r w:rsidRPr="008179D9">
        <w:rPr>
          <w:szCs w:val="22"/>
          <w:u w:val="single"/>
        </w:rPr>
        <w:t>Guidance</w:t>
      </w:r>
      <w:r w:rsidR="0005443F">
        <w:rPr>
          <w:szCs w:val="22"/>
        </w:rPr>
        <w:t xml:space="preserve">: </w:t>
      </w:r>
      <w:r w:rsidR="004C6780">
        <w:rPr>
          <w:szCs w:val="22"/>
        </w:rPr>
        <w:t xml:space="preserve"> </w:t>
      </w:r>
      <w:r w:rsidR="0005443F">
        <w:rPr>
          <w:szCs w:val="22"/>
        </w:rPr>
        <w:t xml:space="preserve">This procedure step should be performed prior to performing any other </w:t>
      </w:r>
      <w:r w:rsidR="00BD5019">
        <w:rPr>
          <w:szCs w:val="22"/>
        </w:rPr>
        <w:t>sections</w:t>
      </w:r>
      <w:r w:rsidR="0005443F">
        <w:rPr>
          <w:szCs w:val="22"/>
        </w:rPr>
        <w:t xml:space="preserve"> of the IP.</w:t>
      </w:r>
    </w:p>
    <w:p w14:paraId="104AFBE4" w14:textId="77777777" w:rsidR="005A40B7" w:rsidRDefault="005A40B7" w:rsidP="009D73AD">
      <w:pPr>
        <w:pStyle w:val="Header02"/>
        <w:tabs>
          <w:tab w:val="left" w:pos="3240"/>
          <w:tab w:val="left" w:pos="3874"/>
          <w:tab w:val="left" w:pos="4507"/>
          <w:tab w:val="left" w:pos="5040"/>
          <w:tab w:val="left" w:pos="5674"/>
          <w:tab w:val="left" w:pos="6307"/>
          <w:tab w:val="left" w:pos="7474"/>
          <w:tab w:val="left" w:pos="8107"/>
          <w:tab w:val="left" w:pos="8726"/>
        </w:tabs>
        <w:ind w:left="810" w:hanging="540"/>
        <w:jc w:val="left"/>
        <w:rPr>
          <w:szCs w:val="22"/>
        </w:rPr>
      </w:pPr>
      <w:r>
        <w:rPr>
          <w:szCs w:val="22"/>
        </w:rPr>
        <w:lastRenderedPageBreak/>
        <w:tab/>
        <w:t>a.</w:t>
      </w:r>
      <w:r>
        <w:rPr>
          <w:szCs w:val="22"/>
        </w:rPr>
        <w:tab/>
      </w:r>
      <w:r w:rsidRPr="00EE5484">
        <w:rPr>
          <w:szCs w:val="22"/>
        </w:rPr>
        <w:t xml:space="preserve">Verify that the </w:t>
      </w:r>
      <w:r w:rsidR="00C41563">
        <w:rPr>
          <w:szCs w:val="22"/>
        </w:rPr>
        <w:t xml:space="preserve">licensee has reviewed and approved </w:t>
      </w:r>
      <w:r w:rsidRPr="00EE5484">
        <w:rPr>
          <w:szCs w:val="22"/>
        </w:rPr>
        <w:t xml:space="preserve">PSI and ISI plans and </w:t>
      </w:r>
      <w:r w:rsidR="005D286A">
        <w:rPr>
          <w:szCs w:val="22"/>
        </w:rPr>
        <w:t xml:space="preserve">that </w:t>
      </w:r>
      <w:r w:rsidRPr="00EE5484">
        <w:rPr>
          <w:szCs w:val="22"/>
        </w:rPr>
        <w:t xml:space="preserve">the </w:t>
      </w:r>
      <w:r w:rsidR="00C41563">
        <w:rPr>
          <w:szCs w:val="22"/>
        </w:rPr>
        <w:t xml:space="preserve">licensee has documented the </w:t>
      </w:r>
      <w:r w:rsidRPr="00EE5484">
        <w:rPr>
          <w:szCs w:val="22"/>
        </w:rPr>
        <w:t>review and approval.</w:t>
      </w:r>
      <w:r w:rsidR="00DB5196">
        <w:rPr>
          <w:szCs w:val="22"/>
        </w:rPr>
        <w:t xml:space="preserve"> </w:t>
      </w:r>
    </w:p>
    <w:p w14:paraId="27AE018B" w14:textId="77777777" w:rsidR="005A40B7" w:rsidRDefault="005A40B7" w:rsidP="009D73AD">
      <w:pPr>
        <w:pStyle w:val="Header02"/>
        <w:tabs>
          <w:tab w:val="left" w:pos="3240"/>
          <w:tab w:val="left" w:pos="3874"/>
          <w:tab w:val="left" w:pos="4507"/>
          <w:tab w:val="left" w:pos="5040"/>
          <w:tab w:val="left" w:pos="5674"/>
          <w:tab w:val="left" w:pos="6307"/>
          <w:tab w:val="left" w:pos="7474"/>
          <w:tab w:val="left" w:pos="8107"/>
          <w:tab w:val="left" w:pos="8726"/>
        </w:tabs>
        <w:ind w:left="810" w:hanging="540"/>
        <w:jc w:val="left"/>
        <w:rPr>
          <w:szCs w:val="22"/>
        </w:rPr>
      </w:pPr>
    </w:p>
    <w:p w14:paraId="597DEF50" w14:textId="77777777" w:rsidR="005A40B7" w:rsidRDefault="005A40B7" w:rsidP="009D73AD">
      <w:pPr>
        <w:pStyle w:val="Header02"/>
        <w:tabs>
          <w:tab w:val="left" w:pos="3240"/>
          <w:tab w:val="left" w:pos="3874"/>
          <w:tab w:val="left" w:pos="4507"/>
          <w:tab w:val="left" w:pos="5040"/>
          <w:tab w:val="left" w:pos="5674"/>
          <w:tab w:val="left" w:pos="6307"/>
          <w:tab w:val="left" w:pos="7474"/>
          <w:tab w:val="left" w:pos="8107"/>
          <w:tab w:val="left" w:pos="8726"/>
        </w:tabs>
        <w:ind w:left="810" w:hanging="540"/>
        <w:jc w:val="left"/>
        <w:rPr>
          <w:szCs w:val="22"/>
        </w:rPr>
      </w:pPr>
      <w:r>
        <w:rPr>
          <w:szCs w:val="22"/>
        </w:rPr>
        <w:t xml:space="preserve">b. </w:t>
      </w:r>
      <w:r>
        <w:rPr>
          <w:szCs w:val="22"/>
        </w:rPr>
        <w:tab/>
      </w:r>
      <w:r w:rsidRPr="00EE5484">
        <w:rPr>
          <w:szCs w:val="22"/>
        </w:rPr>
        <w:t xml:space="preserve">Verify that the </w:t>
      </w:r>
      <w:r w:rsidR="00C41563">
        <w:rPr>
          <w:szCs w:val="22"/>
        </w:rPr>
        <w:t xml:space="preserve">licensee has procured the </w:t>
      </w:r>
      <w:r w:rsidRPr="00EE5484">
        <w:rPr>
          <w:szCs w:val="22"/>
        </w:rPr>
        <w:t xml:space="preserve">services of an Authorized Nuclear </w:t>
      </w:r>
      <w:r w:rsidR="00346128" w:rsidRPr="00EE5484">
        <w:rPr>
          <w:szCs w:val="22"/>
        </w:rPr>
        <w:t>In-service</w:t>
      </w:r>
      <w:r w:rsidRPr="00EE5484">
        <w:rPr>
          <w:szCs w:val="22"/>
        </w:rPr>
        <w:t xml:space="preserve"> Inspector (ANII) and </w:t>
      </w:r>
      <w:r w:rsidR="00C41563">
        <w:rPr>
          <w:szCs w:val="22"/>
        </w:rPr>
        <w:t xml:space="preserve">that the ANII has reviewed </w:t>
      </w:r>
      <w:r w:rsidRPr="00EE5484">
        <w:rPr>
          <w:szCs w:val="22"/>
        </w:rPr>
        <w:t>the PSI and ISI plans.</w:t>
      </w:r>
      <w:r w:rsidR="00DB5196">
        <w:rPr>
          <w:szCs w:val="22"/>
        </w:rPr>
        <w:t xml:space="preserve"> </w:t>
      </w:r>
    </w:p>
    <w:p w14:paraId="4F52A448" w14:textId="77777777" w:rsidR="005A40B7" w:rsidRDefault="005A40B7" w:rsidP="009D73AD">
      <w:pPr>
        <w:pStyle w:val="Header02"/>
        <w:tabs>
          <w:tab w:val="left" w:pos="3240"/>
          <w:tab w:val="left" w:pos="3874"/>
          <w:tab w:val="left" w:pos="4507"/>
          <w:tab w:val="left" w:pos="5040"/>
          <w:tab w:val="left" w:pos="5674"/>
          <w:tab w:val="left" w:pos="6307"/>
          <w:tab w:val="left" w:pos="7474"/>
          <w:tab w:val="left" w:pos="8107"/>
          <w:tab w:val="left" w:pos="8726"/>
        </w:tabs>
        <w:ind w:left="810" w:hanging="540"/>
        <w:jc w:val="left"/>
        <w:rPr>
          <w:szCs w:val="22"/>
        </w:rPr>
      </w:pPr>
    </w:p>
    <w:p w14:paraId="30753E4A" w14:textId="77777777" w:rsidR="005A40B7" w:rsidRPr="00EE5484" w:rsidRDefault="005A40B7" w:rsidP="009D73AD">
      <w:pPr>
        <w:pStyle w:val="Lettered"/>
        <w:tabs>
          <w:tab w:val="clear" w:pos="6926"/>
        </w:tabs>
        <w:ind w:hanging="536"/>
        <w:jc w:val="left"/>
        <w:rPr>
          <w:szCs w:val="22"/>
        </w:rPr>
      </w:pPr>
      <w:r>
        <w:rPr>
          <w:szCs w:val="22"/>
        </w:rPr>
        <w:t>c.</w:t>
      </w:r>
      <w:r>
        <w:rPr>
          <w:szCs w:val="22"/>
        </w:rPr>
        <w:tab/>
      </w:r>
      <w:r w:rsidRPr="00EE5484">
        <w:rPr>
          <w:szCs w:val="22"/>
        </w:rPr>
        <w:t xml:space="preserve">Verify that any </w:t>
      </w:r>
      <w:r w:rsidR="004F7B9B">
        <w:rPr>
          <w:szCs w:val="22"/>
        </w:rPr>
        <w:t xml:space="preserve">ASME </w:t>
      </w:r>
      <w:r w:rsidRPr="00EE5484">
        <w:rPr>
          <w:szCs w:val="22"/>
        </w:rPr>
        <w:t xml:space="preserve">Code Cases proposed for use as part of the PSI or ISI plans are approved by the NRC, per 10 CFR 50.55a and detailed in Regulatory Guide </w:t>
      </w:r>
      <w:proofErr w:type="gramStart"/>
      <w:r w:rsidRPr="00EE5484">
        <w:rPr>
          <w:szCs w:val="22"/>
        </w:rPr>
        <w:t>1.147, or</w:t>
      </w:r>
      <w:proofErr w:type="gramEnd"/>
      <w:r w:rsidRPr="00EE5484">
        <w:rPr>
          <w:szCs w:val="22"/>
        </w:rPr>
        <w:t xml:space="preserve"> have been approved by NRC for use as an alternative to the </w:t>
      </w:r>
      <w:r w:rsidR="004F7B9B">
        <w:rPr>
          <w:szCs w:val="22"/>
        </w:rPr>
        <w:t xml:space="preserve">ASME </w:t>
      </w:r>
      <w:r w:rsidRPr="00EE5484">
        <w:rPr>
          <w:szCs w:val="22"/>
        </w:rPr>
        <w:t xml:space="preserve">Code. </w:t>
      </w:r>
    </w:p>
    <w:p w14:paraId="1CE37873" w14:textId="77777777" w:rsidR="005A40B7" w:rsidRPr="00EE5484" w:rsidRDefault="005A40B7"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5D9085E7" w14:textId="77777777" w:rsidR="005A40B7" w:rsidRPr="00EE5484" w:rsidRDefault="005A40B7" w:rsidP="009D73AD">
      <w:pPr>
        <w:pStyle w:val="Lettered"/>
        <w:tabs>
          <w:tab w:val="clear" w:pos="6926"/>
        </w:tabs>
        <w:jc w:val="left"/>
        <w:rPr>
          <w:szCs w:val="22"/>
        </w:rPr>
      </w:pPr>
      <w:r w:rsidRPr="00EE5484">
        <w:rPr>
          <w:szCs w:val="22"/>
        </w:rPr>
        <w:tab/>
      </w:r>
      <w:r>
        <w:rPr>
          <w:szCs w:val="22"/>
        </w:rPr>
        <w:t>d</w:t>
      </w:r>
      <w:r w:rsidRPr="00EE5484">
        <w:rPr>
          <w:szCs w:val="22"/>
        </w:rPr>
        <w:t>.</w:t>
      </w:r>
      <w:r w:rsidRPr="00EE5484">
        <w:rPr>
          <w:szCs w:val="22"/>
        </w:rPr>
        <w:tab/>
        <w:t xml:space="preserve">Verify that </w:t>
      </w:r>
      <w:r w:rsidR="00C41563">
        <w:rPr>
          <w:szCs w:val="22"/>
        </w:rPr>
        <w:t xml:space="preserve">the NRC has authorized </w:t>
      </w:r>
      <w:r w:rsidRPr="00EE5484">
        <w:rPr>
          <w:szCs w:val="22"/>
        </w:rPr>
        <w:t xml:space="preserve">alternatives to the </w:t>
      </w:r>
      <w:r w:rsidR="004F7B9B">
        <w:rPr>
          <w:szCs w:val="22"/>
        </w:rPr>
        <w:t xml:space="preserve">ASME </w:t>
      </w:r>
      <w:r w:rsidRPr="00EE5484">
        <w:rPr>
          <w:szCs w:val="22"/>
        </w:rPr>
        <w:t xml:space="preserve">Code requirements, if any, </w:t>
      </w:r>
      <w:r>
        <w:rPr>
          <w:szCs w:val="22"/>
        </w:rPr>
        <w:t xml:space="preserve">identified in the PSI/ISI program </w:t>
      </w:r>
      <w:r w:rsidRPr="00EE5484">
        <w:rPr>
          <w:szCs w:val="22"/>
        </w:rPr>
        <w:t>prior to use pursuant to 10 CFR 50.55a(</w:t>
      </w:r>
      <w:r w:rsidR="002031F5">
        <w:rPr>
          <w:szCs w:val="22"/>
        </w:rPr>
        <w:t>z)</w:t>
      </w:r>
      <w:r w:rsidRPr="00EE5484">
        <w:rPr>
          <w:szCs w:val="22"/>
        </w:rPr>
        <w:t>.</w:t>
      </w:r>
      <w:r w:rsidR="00DB5196">
        <w:rPr>
          <w:szCs w:val="22"/>
        </w:rPr>
        <w:t xml:space="preserve"> </w:t>
      </w:r>
    </w:p>
    <w:p w14:paraId="0C6DDC9E" w14:textId="77777777" w:rsidR="00F54773" w:rsidRDefault="00F54773"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Cs w:val="22"/>
        </w:rPr>
      </w:pPr>
    </w:p>
    <w:p w14:paraId="6DB549E0" w14:textId="77777777" w:rsidR="008132B6" w:rsidRPr="00EE5484" w:rsidRDefault="008132B6" w:rsidP="00E64438">
      <w:pPr>
        <w:pStyle w:val="Header02"/>
        <w:tabs>
          <w:tab w:val="clear" w:pos="806"/>
          <w:tab w:val="clear" w:pos="1440"/>
          <w:tab w:val="left" w:pos="810"/>
          <w:tab w:val="left" w:pos="3240"/>
          <w:tab w:val="left" w:pos="3874"/>
          <w:tab w:val="left" w:pos="4507"/>
          <w:tab w:val="left" w:pos="5040"/>
          <w:tab w:val="left" w:pos="5674"/>
          <w:tab w:val="left" w:pos="6307"/>
          <w:tab w:val="left" w:pos="7474"/>
          <w:tab w:val="left" w:pos="8107"/>
          <w:tab w:val="left" w:pos="8726"/>
        </w:tabs>
        <w:ind w:left="810" w:hanging="810"/>
        <w:jc w:val="left"/>
        <w:rPr>
          <w:szCs w:val="22"/>
        </w:rPr>
      </w:pPr>
      <w:r w:rsidRPr="00EE5484">
        <w:rPr>
          <w:szCs w:val="22"/>
        </w:rPr>
        <w:t>02.0</w:t>
      </w:r>
      <w:r w:rsidR="00C51467">
        <w:rPr>
          <w:szCs w:val="22"/>
        </w:rPr>
        <w:t>2</w:t>
      </w:r>
      <w:r w:rsidRPr="00EE5484">
        <w:rPr>
          <w:szCs w:val="22"/>
        </w:rPr>
        <w:tab/>
      </w:r>
      <w:r w:rsidRPr="00EE5484">
        <w:rPr>
          <w:szCs w:val="22"/>
          <w:u w:val="single"/>
        </w:rPr>
        <w:t>Program Organization</w:t>
      </w:r>
      <w:r w:rsidR="00927D03" w:rsidRPr="00EE5484">
        <w:rPr>
          <w:szCs w:val="22"/>
        </w:rPr>
        <w:t xml:space="preserve">. </w:t>
      </w:r>
      <w:r w:rsidR="004C6780">
        <w:rPr>
          <w:szCs w:val="22"/>
        </w:rPr>
        <w:t xml:space="preserve"> </w:t>
      </w:r>
      <w:r w:rsidRPr="00EE5484">
        <w:rPr>
          <w:szCs w:val="22"/>
        </w:rPr>
        <w:t>Verify the following items are included in the PSI/ISI program</w:t>
      </w:r>
      <w:r w:rsidR="00D9358F">
        <w:rPr>
          <w:szCs w:val="22"/>
        </w:rPr>
        <w:t xml:space="preserve"> or in site procedures</w:t>
      </w:r>
      <w:r w:rsidRPr="00EE5484">
        <w:rPr>
          <w:szCs w:val="22"/>
        </w:rPr>
        <w:t>:</w:t>
      </w:r>
    </w:p>
    <w:p w14:paraId="5EE00438"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530EBD45" w14:textId="77777777" w:rsidR="008132B6" w:rsidRPr="00EE5484" w:rsidRDefault="00ED7C82" w:rsidP="009D73AD">
      <w:pPr>
        <w:pStyle w:val="Lettered"/>
        <w:tabs>
          <w:tab w:val="clear" w:pos="6926"/>
        </w:tabs>
        <w:jc w:val="left"/>
        <w:rPr>
          <w:szCs w:val="22"/>
        </w:rPr>
      </w:pPr>
      <w:r w:rsidRPr="00EE5484">
        <w:rPr>
          <w:szCs w:val="22"/>
        </w:rPr>
        <w:tab/>
      </w:r>
      <w:r w:rsidR="008132B6" w:rsidRPr="00EE5484">
        <w:rPr>
          <w:szCs w:val="22"/>
        </w:rPr>
        <w:t>a.</w:t>
      </w:r>
      <w:r w:rsidR="008132B6" w:rsidRPr="00EE5484">
        <w:rPr>
          <w:szCs w:val="22"/>
        </w:rPr>
        <w:tab/>
        <w:t>Identification of all licensee commitments and re</w:t>
      </w:r>
      <w:r w:rsidR="00A40F47" w:rsidRPr="00EE5484">
        <w:rPr>
          <w:szCs w:val="22"/>
        </w:rPr>
        <w:t xml:space="preserve">gulatory requirements pertinent </w:t>
      </w:r>
      <w:r w:rsidR="008132B6" w:rsidRPr="00EE5484">
        <w:rPr>
          <w:szCs w:val="22"/>
        </w:rPr>
        <w:t xml:space="preserve">to </w:t>
      </w:r>
      <w:r w:rsidR="002031F5">
        <w:rPr>
          <w:szCs w:val="22"/>
        </w:rPr>
        <w:t xml:space="preserve">preservice and </w:t>
      </w:r>
      <w:r w:rsidR="00346128">
        <w:rPr>
          <w:szCs w:val="22"/>
        </w:rPr>
        <w:t>in-service</w:t>
      </w:r>
      <w:r w:rsidR="002031F5">
        <w:rPr>
          <w:szCs w:val="22"/>
        </w:rPr>
        <w:t xml:space="preserve"> examination</w:t>
      </w:r>
      <w:r w:rsidR="008132B6" w:rsidRPr="00EE5484">
        <w:rPr>
          <w:szCs w:val="22"/>
        </w:rPr>
        <w:t>.</w:t>
      </w:r>
    </w:p>
    <w:p w14:paraId="777FF39A" w14:textId="77777777" w:rsidR="00B7688C" w:rsidRPr="00EE5484" w:rsidRDefault="00B7688C" w:rsidP="009D73AD">
      <w:pPr>
        <w:pStyle w:val="Subsection"/>
        <w:tabs>
          <w:tab w:val="clear" w:pos="6926"/>
        </w:tabs>
        <w:ind w:left="1440"/>
        <w:jc w:val="left"/>
        <w:rPr>
          <w:szCs w:val="22"/>
        </w:rPr>
      </w:pPr>
    </w:p>
    <w:p w14:paraId="02B15E99" w14:textId="77777777" w:rsidR="00952213" w:rsidRDefault="008132B6" w:rsidP="009D73AD">
      <w:pPr>
        <w:pStyle w:val="Subsection"/>
        <w:tabs>
          <w:tab w:val="clear" w:pos="6926"/>
        </w:tabs>
        <w:ind w:left="806"/>
        <w:jc w:val="left"/>
        <w:rPr>
          <w:szCs w:val="22"/>
        </w:rPr>
      </w:pPr>
      <w:r w:rsidRPr="00EE5484">
        <w:rPr>
          <w:szCs w:val="22"/>
          <w:u w:val="single"/>
        </w:rPr>
        <w:t>Guidance</w:t>
      </w:r>
      <w:r w:rsidRPr="00EE5484">
        <w:rPr>
          <w:szCs w:val="22"/>
        </w:rPr>
        <w:t xml:space="preserve">:  The inspector should develop a list of requirements and </w:t>
      </w:r>
      <w:proofErr w:type="gramStart"/>
      <w:r w:rsidRPr="00EE5484">
        <w:rPr>
          <w:szCs w:val="22"/>
        </w:rPr>
        <w:t>commitments, and</w:t>
      </w:r>
      <w:proofErr w:type="gramEnd"/>
      <w:r w:rsidRPr="00EE5484">
        <w:rPr>
          <w:szCs w:val="22"/>
        </w:rPr>
        <w:t xml:space="preserve"> determine if the licensee's program provides a means of tracking requirements and commitments. </w:t>
      </w:r>
    </w:p>
    <w:p w14:paraId="6986CC9A" w14:textId="77777777" w:rsidR="00952213" w:rsidRDefault="00952213" w:rsidP="009D73AD">
      <w:pPr>
        <w:pStyle w:val="Subsection"/>
        <w:tabs>
          <w:tab w:val="clear" w:pos="6926"/>
        </w:tabs>
        <w:ind w:left="806"/>
        <w:jc w:val="left"/>
        <w:rPr>
          <w:szCs w:val="22"/>
        </w:rPr>
      </w:pPr>
    </w:p>
    <w:p w14:paraId="7364128D" w14:textId="1825ED80" w:rsidR="008132B6" w:rsidRPr="00EE5484" w:rsidRDefault="008132B6" w:rsidP="009D73AD">
      <w:pPr>
        <w:pStyle w:val="Subsection"/>
        <w:tabs>
          <w:tab w:val="clear" w:pos="6926"/>
        </w:tabs>
        <w:ind w:left="806"/>
        <w:jc w:val="left"/>
        <w:rPr>
          <w:szCs w:val="22"/>
        </w:rPr>
      </w:pPr>
      <w:r w:rsidRPr="00EE5484">
        <w:rPr>
          <w:szCs w:val="22"/>
        </w:rPr>
        <w:t xml:space="preserve">If </w:t>
      </w:r>
      <w:ins w:id="10" w:author="Webb, Michael" w:date="2020-02-10T09:28:00Z">
        <w:r w:rsidR="003C677D">
          <w:rPr>
            <w:szCs w:val="22"/>
          </w:rPr>
          <w:t xml:space="preserve">the licensee has adopted </w:t>
        </w:r>
      </w:ins>
      <w:r w:rsidRPr="00EE5484">
        <w:rPr>
          <w:szCs w:val="22"/>
        </w:rPr>
        <w:t xml:space="preserve">a </w:t>
      </w:r>
      <w:r w:rsidR="00237F04">
        <w:rPr>
          <w:szCs w:val="22"/>
        </w:rPr>
        <w:t>risk-informed</w:t>
      </w:r>
      <w:r w:rsidRPr="00EE5484">
        <w:rPr>
          <w:szCs w:val="22"/>
        </w:rPr>
        <w:t xml:space="preserve"> ISI program, the inspector should obtain the licensee submittal that requested use of this alternative method and the safety evaluation report issued by the NRC.  Compare this material to the ISI program to ensure the requirements are met.</w:t>
      </w:r>
    </w:p>
    <w:p w14:paraId="61289D90"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6E317E58" w14:textId="77777777" w:rsidR="008132B6" w:rsidRPr="00EE5484" w:rsidRDefault="007155F9" w:rsidP="009D73AD">
      <w:pPr>
        <w:pStyle w:val="Lettered"/>
        <w:tabs>
          <w:tab w:val="clear" w:pos="6926"/>
        </w:tabs>
        <w:jc w:val="left"/>
        <w:rPr>
          <w:szCs w:val="22"/>
        </w:rPr>
      </w:pPr>
      <w:r w:rsidRPr="00EE5484">
        <w:rPr>
          <w:szCs w:val="22"/>
        </w:rPr>
        <w:tab/>
      </w:r>
      <w:r w:rsidR="00CE2C7C">
        <w:rPr>
          <w:szCs w:val="22"/>
        </w:rPr>
        <w:t>b</w:t>
      </w:r>
      <w:r w:rsidR="008132B6" w:rsidRPr="00EE5484">
        <w:rPr>
          <w:szCs w:val="22"/>
        </w:rPr>
        <w:t>.</w:t>
      </w:r>
      <w:r w:rsidR="008132B6" w:rsidRPr="00EE5484">
        <w:rPr>
          <w:szCs w:val="22"/>
        </w:rPr>
        <w:tab/>
        <w:t>Means of preparing plans and schedules and filing them with enforcement and regulatory authorities having jurisdiction at the facility.</w:t>
      </w:r>
      <w:r w:rsidR="005774D4">
        <w:rPr>
          <w:szCs w:val="22"/>
        </w:rPr>
        <w:t xml:space="preserve"> </w:t>
      </w:r>
    </w:p>
    <w:p w14:paraId="7BC8D86C" w14:textId="77777777" w:rsidR="00A1595D" w:rsidRPr="00EE5484" w:rsidRDefault="007155F9" w:rsidP="009D73AD">
      <w:pPr>
        <w:pStyle w:val="Lettered"/>
        <w:tabs>
          <w:tab w:val="clear" w:pos="6926"/>
        </w:tabs>
        <w:jc w:val="left"/>
        <w:rPr>
          <w:szCs w:val="22"/>
        </w:rPr>
      </w:pPr>
      <w:r w:rsidRPr="00EE5484">
        <w:rPr>
          <w:szCs w:val="22"/>
        </w:rPr>
        <w:tab/>
      </w:r>
      <w:r w:rsidR="00B3661E" w:rsidRPr="00EE5484">
        <w:rPr>
          <w:szCs w:val="22"/>
        </w:rPr>
        <w:tab/>
      </w:r>
    </w:p>
    <w:p w14:paraId="63239B26" w14:textId="77777777" w:rsidR="008132B6" w:rsidRPr="00EE5484" w:rsidRDefault="00A1595D" w:rsidP="009D73AD">
      <w:pPr>
        <w:pStyle w:val="Lettered"/>
        <w:tabs>
          <w:tab w:val="clear" w:pos="6926"/>
        </w:tabs>
        <w:jc w:val="left"/>
        <w:rPr>
          <w:szCs w:val="22"/>
        </w:rPr>
      </w:pPr>
      <w:r w:rsidRPr="00EE5484">
        <w:rPr>
          <w:szCs w:val="22"/>
        </w:rPr>
        <w:tab/>
      </w:r>
      <w:r w:rsidR="00CE2C7C">
        <w:rPr>
          <w:szCs w:val="22"/>
        </w:rPr>
        <w:t>c</w:t>
      </w:r>
      <w:r w:rsidRPr="00EE5484">
        <w:rPr>
          <w:szCs w:val="22"/>
        </w:rPr>
        <w:t>.</w:t>
      </w:r>
      <w:r w:rsidRPr="00EE5484">
        <w:rPr>
          <w:szCs w:val="22"/>
        </w:rPr>
        <w:tab/>
      </w:r>
      <w:r w:rsidR="008132B6" w:rsidRPr="00EE5484">
        <w:rPr>
          <w:szCs w:val="22"/>
        </w:rPr>
        <w:t xml:space="preserve">Site administrative procedures to define the authority and responsibilities of the persons or organizations involved with the final evaluation and acceptance of </w:t>
      </w:r>
      <w:r w:rsidR="00F56272" w:rsidRPr="00EE5484">
        <w:rPr>
          <w:szCs w:val="22"/>
        </w:rPr>
        <w:t>PSI/</w:t>
      </w:r>
      <w:r w:rsidR="008132B6" w:rsidRPr="00EE5484">
        <w:rPr>
          <w:szCs w:val="22"/>
        </w:rPr>
        <w:t>ISI results for the licensee.</w:t>
      </w:r>
      <w:r w:rsidR="005774D4">
        <w:rPr>
          <w:szCs w:val="22"/>
        </w:rPr>
        <w:t xml:space="preserve"> </w:t>
      </w:r>
    </w:p>
    <w:p w14:paraId="6803DAA4"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76E7BD9C" w14:textId="77777777" w:rsidR="00D83E0A" w:rsidRDefault="00ED7C82" w:rsidP="009D73AD">
      <w:pPr>
        <w:pStyle w:val="Lettered"/>
        <w:tabs>
          <w:tab w:val="clear" w:pos="6926"/>
        </w:tabs>
        <w:jc w:val="left"/>
        <w:rPr>
          <w:szCs w:val="22"/>
        </w:rPr>
      </w:pPr>
      <w:r w:rsidRPr="00EE5484">
        <w:rPr>
          <w:szCs w:val="22"/>
        </w:rPr>
        <w:tab/>
      </w:r>
      <w:r w:rsidR="00CE2C7C">
        <w:rPr>
          <w:szCs w:val="22"/>
        </w:rPr>
        <w:t>d</w:t>
      </w:r>
      <w:r w:rsidR="00AE6D44" w:rsidRPr="00EE5484">
        <w:rPr>
          <w:szCs w:val="22"/>
        </w:rPr>
        <w:t>.</w:t>
      </w:r>
      <w:r w:rsidR="008132B6" w:rsidRPr="00EE5484">
        <w:rPr>
          <w:szCs w:val="22"/>
        </w:rPr>
        <w:tab/>
        <w:t>Process for demonstrating alternative nondestructive examination methods to the ANII in accordance with the ASME Code, Section XI</w:t>
      </w:r>
      <w:r w:rsidR="00D83E0A">
        <w:rPr>
          <w:szCs w:val="22"/>
        </w:rPr>
        <w:t xml:space="preserve">, IWA-2240. </w:t>
      </w:r>
    </w:p>
    <w:p w14:paraId="3362096D" w14:textId="77777777" w:rsidR="00D83E0A" w:rsidRDefault="00D83E0A" w:rsidP="009D73AD">
      <w:pPr>
        <w:pStyle w:val="Lettered"/>
        <w:tabs>
          <w:tab w:val="clear" w:pos="6926"/>
        </w:tabs>
        <w:jc w:val="left"/>
        <w:rPr>
          <w:szCs w:val="22"/>
        </w:rPr>
      </w:pPr>
    </w:p>
    <w:p w14:paraId="531068E6" w14:textId="77777777" w:rsidR="008132B6" w:rsidRPr="00EE5484" w:rsidRDefault="00D83E0A" w:rsidP="009D73AD">
      <w:pPr>
        <w:pStyle w:val="Lettered"/>
        <w:tabs>
          <w:tab w:val="clear" w:pos="6926"/>
        </w:tabs>
        <w:jc w:val="left"/>
        <w:rPr>
          <w:szCs w:val="22"/>
        </w:rPr>
      </w:pPr>
      <w:r>
        <w:rPr>
          <w:szCs w:val="22"/>
        </w:rPr>
        <w:tab/>
      </w:r>
      <w:r>
        <w:rPr>
          <w:szCs w:val="22"/>
        </w:rPr>
        <w:tab/>
      </w:r>
      <w:r w:rsidRPr="00401014">
        <w:rPr>
          <w:szCs w:val="22"/>
          <w:u w:val="single"/>
        </w:rPr>
        <w:t>Guidance:</w:t>
      </w:r>
      <w:r>
        <w:rPr>
          <w:szCs w:val="22"/>
        </w:rPr>
        <w:t xml:space="preserve"> </w:t>
      </w:r>
      <w:r w:rsidR="004C6780">
        <w:rPr>
          <w:szCs w:val="22"/>
        </w:rPr>
        <w:t xml:space="preserve"> </w:t>
      </w:r>
      <w:r>
        <w:rPr>
          <w:szCs w:val="22"/>
        </w:rPr>
        <w:t xml:space="preserve">If </w:t>
      </w:r>
      <w:r w:rsidR="00687399">
        <w:rPr>
          <w:szCs w:val="22"/>
        </w:rPr>
        <w:t xml:space="preserve">there are </w:t>
      </w:r>
      <w:r>
        <w:rPr>
          <w:szCs w:val="22"/>
        </w:rPr>
        <w:t>no alternative nondestructive examination methods proposed in the PSI/ISI</w:t>
      </w:r>
      <w:r w:rsidR="0064238C">
        <w:rPr>
          <w:szCs w:val="22"/>
        </w:rPr>
        <w:t xml:space="preserve"> program</w:t>
      </w:r>
      <w:r>
        <w:rPr>
          <w:szCs w:val="22"/>
        </w:rPr>
        <w:t>, then this step may be skipped.</w:t>
      </w:r>
    </w:p>
    <w:p w14:paraId="37951247"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6CEAF5A6" w14:textId="77777777" w:rsidR="008132B6" w:rsidRPr="00C41563" w:rsidRDefault="008132B6" w:rsidP="009D73AD">
      <w:pPr>
        <w:pStyle w:val="Lettered"/>
        <w:tabs>
          <w:tab w:val="clear" w:pos="6926"/>
        </w:tabs>
        <w:jc w:val="left"/>
        <w:rPr>
          <w:b/>
        </w:rPr>
      </w:pPr>
      <w:r w:rsidRPr="00EE5484">
        <w:rPr>
          <w:szCs w:val="22"/>
        </w:rPr>
        <w:tab/>
      </w:r>
      <w:r w:rsidR="00CE2C7C">
        <w:rPr>
          <w:szCs w:val="22"/>
        </w:rPr>
        <w:t>e</w:t>
      </w:r>
      <w:r w:rsidR="00AE6D44" w:rsidRPr="00EE5484">
        <w:rPr>
          <w:szCs w:val="22"/>
        </w:rPr>
        <w:t>.</w:t>
      </w:r>
      <w:r w:rsidRPr="00EE5484">
        <w:rPr>
          <w:szCs w:val="22"/>
        </w:rPr>
        <w:tab/>
        <w:t xml:space="preserve">The </w:t>
      </w:r>
      <w:r w:rsidR="004F7B9B">
        <w:rPr>
          <w:szCs w:val="22"/>
        </w:rPr>
        <w:t xml:space="preserve">ASME </w:t>
      </w:r>
      <w:r w:rsidRPr="00EE5484">
        <w:rPr>
          <w:szCs w:val="22"/>
        </w:rPr>
        <w:t>Code edition and addenda to be used for PSI</w:t>
      </w:r>
      <w:r w:rsidR="00F56272" w:rsidRPr="00EE5484">
        <w:rPr>
          <w:szCs w:val="22"/>
        </w:rPr>
        <w:t>/ISI</w:t>
      </w:r>
      <w:r w:rsidRPr="00EE5484">
        <w:rPr>
          <w:szCs w:val="22"/>
        </w:rPr>
        <w:t xml:space="preserve"> is identified.</w:t>
      </w:r>
      <w:r w:rsidR="005774D4">
        <w:rPr>
          <w:szCs w:val="22"/>
        </w:rPr>
        <w:t xml:space="preserve"> </w:t>
      </w:r>
    </w:p>
    <w:p w14:paraId="0CDEC291"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58DADF75" w14:textId="77777777" w:rsidR="008132B6" w:rsidRPr="00EE5484" w:rsidRDefault="008132B6" w:rsidP="00E64438">
      <w:pPr>
        <w:pStyle w:val="Header02"/>
        <w:tabs>
          <w:tab w:val="clear" w:pos="806"/>
          <w:tab w:val="clear" w:pos="1440"/>
          <w:tab w:val="left" w:pos="810"/>
          <w:tab w:val="left" w:pos="3240"/>
          <w:tab w:val="left" w:pos="3874"/>
          <w:tab w:val="left" w:pos="4507"/>
          <w:tab w:val="left" w:pos="5040"/>
          <w:tab w:val="left" w:pos="5674"/>
          <w:tab w:val="left" w:pos="6307"/>
          <w:tab w:val="left" w:pos="7474"/>
          <w:tab w:val="left" w:pos="8107"/>
          <w:tab w:val="left" w:pos="8726"/>
        </w:tabs>
        <w:ind w:left="810" w:hanging="810"/>
        <w:jc w:val="left"/>
        <w:rPr>
          <w:szCs w:val="22"/>
        </w:rPr>
      </w:pPr>
      <w:r w:rsidRPr="00EE5484">
        <w:rPr>
          <w:szCs w:val="22"/>
        </w:rPr>
        <w:t>02.0</w:t>
      </w:r>
      <w:r w:rsidR="00C51467">
        <w:rPr>
          <w:szCs w:val="22"/>
        </w:rPr>
        <w:t>3</w:t>
      </w:r>
      <w:r w:rsidRPr="00EE5484">
        <w:rPr>
          <w:szCs w:val="22"/>
        </w:rPr>
        <w:tab/>
      </w:r>
      <w:r w:rsidR="00E7069E" w:rsidRPr="00EE5484">
        <w:rPr>
          <w:szCs w:val="22"/>
          <w:u w:val="single"/>
        </w:rPr>
        <w:t xml:space="preserve">Program </w:t>
      </w:r>
      <w:r w:rsidRPr="00EE5484">
        <w:rPr>
          <w:szCs w:val="22"/>
          <w:u w:val="single"/>
        </w:rPr>
        <w:t>Scope</w:t>
      </w:r>
      <w:r w:rsidRPr="00EE5484">
        <w:rPr>
          <w:szCs w:val="22"/>
        </w:rPr>
        <w:t xml:space="preserve">. </w:t>
      </w:r>
      <w:r w:rsidR="004C6780">
        <w:rPr>
          <w:szCs w:val="22"/>
        </w:rPr>
        <w:t xml:space="preserve"> </w:t>
      </w:r>
      <w:r w:rsidRPr="00EE5484">
        <w:rPr>
          <w:szCs w:val="22"/>
        </w:rPr>
        <w:t xml:space="preserve">Verify the PSI/ISI program, including examinations and tests, is in conformance with relevant ASME Code, Section XI editions and addenda, and </w:t>
      </w:r>
      <w:r w:rsidR="004F7B9B">
        <w:rPr>
          <w:szCs w:val="22"/>
        </w:rPr>
        <w:t xml:space="preserve">ASME </w:t>
      </w:r>
      <w:r w:rsidRPr="00EE5484">
        <w:rPr>
          <w:szCs w:val="22"/>
        </w:rPr>
        <w:t>Code cases proposed for use as part of the plan, as follows:</w:t>
      </w:r>
    </w:p>
    <w:p w14:paraId="5FBB80D7"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left"/>
      </w:pPr>
      <w:r w:rsidRPr="00EE5484">
        <w:tab/>
      </w:r>
    </w:p>
    <w:p w14:paraId="374AA32E" w14:textId="77777777" w:rsidR="00F80995" w:rsidRDefault="008132B6" w:rsidP="00BA1998">
      <w:pPr>
        <w:pStyle w:val="Header02"/>
        <w:tabs>
          <w:tab w:val="clear" w:pos="806"/>
          <w:tab w:val="left" w:pos="810"/>
          <w:tab w:val="left" w:pos="3240"/>
          <w:tab w:val="left" w:pos="3874"/>
          <w:tab w:val="left" w:pos="4507"/>
          <w:tab w:val="left" w:pos="5040"/>
          <w:tab w:val="left" w:pos="5674"/>
          <w:tab w:val="left" w:pos="6307"/>
          <w:tab w:val="left" w:pos="7474"/>
          <w:tab w:val="left" w:pos="8107"/>
          <w:tab w:val="left" w:pos="8726"/>
        </w:tabs>
        <w:ind w:left="810"/>
        <w:jc w:val="left"/>
        <w:rPr>
          <w:szCs w:val="22"/>
        </w:rPr>
        <w:sectPr w:rsidR="00F80995" w:rsidSect="003D176F">
          <w:pgSz w:w="12240" w:h="15840"/>
          <w:pgMar w:top="1440" w:right="1440" w:bottom="1440" w:left="1440" w:header="720" w:footer="720" w:gutter="0"/>
          <w:cols w:space="720"/>
          <w:docGrid w:linePitch="326"/>
        </w:sectPr>
      </w:pPr>
      <w:r w:rsidRPr="00EE5484">
        <w:rPr>
          <w:szCs w:val="22"/>
          <w:u w:val="single"/>
        </w:rPr>
        <w:t>Guidance</w:t>
      </w:r>
      <w:r w:rsidRPr="00EE5484">
        <w:rPr>
          <w:szCs w:val="22"/>
        </w:rPr>
        <w:t>:  Pursuant to 10 CFR 50.55a(g)</w:t>
      </w:r>
      <w:r w:rsidR="00392525">
        <w:rPr>
          <w:szCs w:val="22"/>
        </w:rPr>
        <w:t xml:space="preserve">, </w:t>
      </w:r>
      <w:r w:rsidRPr="00EE5484">
        <w:rPr>
          <w:szCs w:val="22"/>
        </w:rPr>
        <w:t>ASME Section XI</w:t>
      </w:r>
      <w:r w:rsidR="009069F8" w:rsidRPr="00EE5484">
        <w:rPr>
          <w:szCs w:val="22"/>
        </w:rPr>
        <w:t>, IWA-2420, and</w:t>
      </w:r>
      <w:r w:rsidRPr="00EE5484">
        <w:rPr>
          <w:szCs w:val="22"/>
        </w:rPr>
        <w:t xml:space="preserve"> </w:t>
      </w:r>
      <w:r w:rsidR="00392525">
        <w:rPr>
          <w:szCs w:val="22"/>
        </w:rPr>
        <w:t xml:space="preserve">ASME </w:t>
      </w:r>
      <w:r w:rsidR="009069F8" w:rsidRPr="00EE5484">
        <w:rPr>
          <w:szCs w:val="22"/>
        </w:rPr>
        <w:t xml:space="preserve">Section XI, </w:t>
      </w:r>
      <w:r w:rsidRPr="00EE5484">
        <w:rPr>
          <w:szCs w:val="22"/>
        </w:rPr>
        <w:t xml:space="preserve">IWA-6000, the licensee </w:t>
      </w:r>
      <w:r w:rsidR="00284A21" w:rsidRPr="00EE5484">
        <w:rPr>
          <w:szCs w:val="22"/>
        </w:rPr>
        <w:t>develops PSI</w:t>
      </w:r>
      <w:r w:rsidRPr="00EE5484">
        <w:rPr>
          <w:szCs w:val="22"/>
        </w:rPr>
        <w:t xml:space="preserve"> </w:t>
      </w:r>
      <w:r w:rsidR="00284A21" w:rsidRPr="00EE5484">
        <w:rPr>
          <w:szCs w:val="22"/>
        </w:rPr>
        <w:t>and ISI</w:t>
      </w:r>
      <w:r w:rsidRPr="00EE5484">
        <w:rPr>
          <w:szCs w:val="22"/>
        </w:rPr>
        <w:t xml:space="preserve"> plans and schedules.  Exceptions to or deviations from </w:t>
      </w:r>
      <w:r w:rsidR="00392525">
        <w:rPr>
          <w:szCs w:val="22"/>
        </w:rPr>
        <w:t>examination</w:t>
      </w:r>
      <w:r w:rsidR="00392525" w:rsidRPr="00EE5484">
        <w:rPr>
          <w:szCs w:val="22"/>
        </w:rPr>
        <w:t xml:space="preserve"> </w:t>
      </w:r>
      <w:r w:rsidRPr="00EE5484">
        <w:rPr>
          <w:szCs w:val="22"/>
        </w:rPr>
        <w:t xml:space="preserve">requirements shall be in accordance with those permitted by the </w:t>
      </w:r>
      <w:r w:rsidR="00980DDC" w:rsidRPr="00EE5484">
        <w:rPr>
          <w:szCs w:val="22"/>
        </w:rPr>
        <w:t>PSI/</w:t>
      </w:r>
      <w:r w:rsidRPr="00EE5484">
        <w:rPr>
          <w:szCs w:val="22"/>
        </w:rPr>
        <w:t>ISI program as approved by the NRC.</w:t>
      </w:r>
    </w:p>
    <w:p w14:paraId="4562E4D7" w14:textId="7745D849" w:rsidR="00D9358F" w:rsidRDefault="008132B6" w:rsidP="009D73AD">
      <w:pPr>
        <w:pStyle w:val="Header02"/>
        <w:tabs>
          <w:tab w:val="left" w:pos="3240"/>
          <w:tab w:val="left" w:pos="3874"/>
          <w:tab w:val="left" w:pos="4507"/>
          <w:tab w:val="left" w:pos="5040"/>
          <w:tab w:val="left" w:pos="5674"/>
          <w:tab w:val="left" w:pos="6307"/>
          <w:tab w:val="left" w:pos="7474"/>
          <w:tab w:val="left" w:pos="8107"/>
          <w:tab w:val="left" w:pos="8726"/>
        </w:tabs>
        <w:ind w:left="810"/>
        <w:jc w:val="left"/>
        <w:rPr>
          <w:szCs w:val="22"/>
        </w:rPr>
      </w:pPr>
      <w:r w:rsidRPr="00EE5484">
        <w:rPr>
          <w:szCs w:val="22"/>
        </w:rPr>
        <w:lastRenderedPageBreak/>
        <w:t>It may be necessar</w:t>
      </w:r>
      <w:r w:rsidR="00A40F47" w:rsidRPr="00EE5484">
        <w:rPr>
          <w:szCs w:val="22"/>
        </w:rPr>
        <w:t xml:space="preserve">y to obtain support from </w:t>
      </w:r>
      <w:ins w:id="11" w:author="Webb, Michael" w:date="2020-02-10T09:29:00Z">
        <w:r w:rsidR="003C677D">
          <w:rPr>
            <w:szCs w:val="22"/>
          </w:rPr>
          <w:t>the program office</w:t>
        </w:r>
        <w:r w:rsidR="003C677D" w:rsidRPr="00EE5484">
          <w:rPr>
            <w:szCs w:val="22"/>
          </w:rPr>
          <w:t xml:space="preserve"> </w:t>
        </w:r>
      </w:ins>
      <w:r w:rsidRPr="00EE5484">
        <w:rPr>
          <w:szCs w:val="22"/>
        </w:rPr>
        <w:t>to support this ph</w:t>
      </w:r>
      <w:r w:rsidR="00A40F47" w:rsidRPr="00EE5484">
        <w:rPr>
          <w:szCs w:val="22"/>
        </w:rPr>
        <w:t>ase of inspections.  Contact NRO</w:t>
      </w:r>
      <w:r w:rsidRPr="00EE5484">
        <w:rPr>
          <w:szCs w:val="22"/>
        </w:rPr>
        <w:t xml:space="preserve"> as needed to obtain the necessary support.  </w:t>
      </w:r>
    </w:p>
    <w:p w14:paraId="7DF1F0BB" w14:textId="77777777" w:rsidR="008132B6" w:rsidRPr="00EE5484" w:rsidRDefault="008132B6" w:rsidP="009D73AD">
      <w:pPr>
        <w:pStyle w:val="Header02"/>
        <w:tabs>
          <w:tab w:val="left" w:pos="3240"/>
          <w:tab w:val="left" w:pos="3874"/>
          <w:tab w:val="left" w:pos="4507"/>
          <w:tab w:val="left" w:pos="5040"/>
          <w:tab w:val="left" w:pos="5674"/>
          <w:tab w:val="left" w:pos="6307"/>
          <w:tab w:val="left" w:pos="7474"/>
          <w:tab w:val="left" w:pos="8107"/>
          <w:tab w:val="left" w:pos="8726"/>
        </w:tabs>
        <w:ind w:left="810"/>
        <w:jc w:val="left"/>
        <w:rPr>
          <w:szCs w:val="22"/>
        </w:rPr>
      </w:pPr>
      <w:r w:rsidRPr="00EE5484">
        <w:rPr>
          <w:szCs w:val="22"/>
        </w:rPr>
        <w:tab/>
      </w:r>
    </w:p>
    <w:p w14:paraId="45AD33F7" w14:textId="77777777" w:rsidR="008132B6" w:rsidRDefault="008132B6" w:rsidP="009D73AD">
      <w:pPr>
        <w:pStyle w:val="Lettered"/>
        <w:tabs>
          <w:tab w:val="clear" w:pos="6926"/>
        </w:tabs>
        <w:jc w:val="left"/>
        <w:rPr>
          <w:szCs w:val="22"/>
        </w:rPr>
      </w:pPr>
      <w:r w:rsidRPr="00EE5484">
        <w:rPr>
          <w:szCs w:val="22"/>
        </w:rPr>
        <w:tab/>
        <w:t>a.</w:t>
      </w:r>
      <w:r w:rsidRPr="00EE5484">
        <w:rPr>
          <w:szCs w:val="22"/>
        </w:rPr>
        <w:tab/>
        <w:t>Obtain a listing of all ASME Code, Section XI Class 1</w:t>
      </w:r>
      <w:r w:rsidR="00284A21" w:rsidRPr="00EE5484">
        <w:rPr>
          <w:szCs w:val="22"/>
        </w:rPr>
        <w:t>, 2</w:t>
      </w:r>
      <w:r w:rsidR="00381A65" w:rsidRPr="00EE5484">
        <w:rPr>
          <w:szCs w:val="22"/>
        </w:rPr>
        <w:t xml:space="preserve"> and 3</w:t>
      </w:r>
      <w:r w:rsidRPr="00EE5484">
        <w:rPr>
          <w:szCs w:val="22"/>
        </w:rPr>
        <w:t xml:space="preserve"> components and </w:t>
      </w:r>
      <w:r w:rsidR="00E10EF9">
        <w:rPr>
          <w:szCs w:val="22"/>
        </w:rPr>
        <w:t>welds in the PSI/ISI database.</w:t>
      </w:r>
    </w:p>
    <w:p w14:paraId="20AF524A" w14:textId="77777777" w:rsidR="00D57820" w:rsidRDefault="00D57820" w:rsidP="009D73AD">
      <w:pPr>
        <w:pStyle w:val="Lettered"/>
        <w:tabs>
          <w:tab w:val="clear" w:pos="6926"/>
        </w:tabs>
        <w:jc w:val="left"/>
        <w:rPr>
          <w:szCs w:val="22"/>
        </w:rPr>
      </w:pPr>
    </w:p>
    <w:p w14:paraId="00F4A645" w14:textId="45718912" w:rsidR="00D57820" w:rsidRPr="00EE5484" w:rsidRDefault="008179D9" w:rsidP="009D73AD">
      <w:pPr>
        <w:pStyle w:val="Lettered"/>
        <w:tabs>
          <w:tab w:val="clear" w:pos="6926"/>
        </w:tabs>
        <w:ind w:firstLine="4"/>
        <w:jc w:val="left"/>
        <w:rPr>
          <w:szCs w:val="22"/>
        </w:rPr>
      </w:pPr>
      <w:r w:rsidRPr="008179D9">
        <w:rPr>
          <w:szCs w:val="22"/>
          <w:u w:val="single"/>
        </w:rPr>
        <w:t>Guidance</w:t>
      </w:r>
      <w:r w:rsidR="00D57820">
        <w:rPr>
          <w:szCs w:val="22"/>
        </w:rPr>
        <w:t xml:space="preserve">: </w:t>
      </w:r>
      <w:r w:rsidR="004C6780">
        <w:rPr>
          <w:szCs w:val="22"/>
        </w:rPr>
        <w:t xml:space="preserve"> </w:t>
      </w:r>
      <w:r w:rsidR="00D57820">
        <w:rPr>
          <w:szCs w:val="22"/>
        </w:rPr>
        <w:t xml:space="preserve">The inspector should </w:t>
      </w:r>
      <w:r w:rsidR="00946DD0">
        <w:rPr>
          <w:szCs w:val="22"/>
        </w:rPr>
        <w:t>verify</w:t>
      </w:r>
      <w:r w:rsidR="00DB2DE9">
        <w:rPr>
          <w:szCs w:val="22"/>
        </w:rPr>
        <w:t xml:space="preserve"> that the PSI/ISI d</w:t>
      </w:r>
      <w:r w:rsidR="00D57820">
        <w:rPr>
          <w:szCs w:val="22"/>
        </w:rPr>
        <w:t xml:space="preserve">atabase is controlled as part of the </w:t>
      </w:r>
      <w:ins w:id="12" w:author="Butler, Rhonda" w:date="2019-09-11T08:51:00Z">
        <w:r w:rsidR="003D6A3D">
          <w:rPr>
            <w:szCs w:val="22"/>
          </w:rPr>
          <w:t>QA</w:t>
        </w:r>
      </w:ins>
      <w:r w:rsidR="00D57820">
        <w:rPr>
          <w:szCs w:val="22"/>
        </w:rPr>
        <w:t xml:space="preserve"> program.</w:t>
      </w:r>
      <w:r w:rsidR="004F7B9B">
        <w:rPr>
          <w:szCs w:val="22"/>
        </w:rPr>
        <w:t xml:space="preserve"> </w:t>
      </w:r>
      <w:r w:rsidR="00946DD0">
        <w:rPr>
          <w:szCs w:val="22"/>
        </w:rPr>
        <w:t xml:space="preserve"> If the licensee does not use a PSI/ISI database, then the </w:t>
      </w:r>
      <w:ins w:id="13" w:author="Webb, Michael" w:date="2020-02-10T09:29:00Z">
        <w:r w:rsidR="003C677D">
          <w:rPr>
            <w:szCs w:val="22"/>
          </w:rPr>
          <w:t xml:space="preserve">inspector should </w:t>
        </w:r>
      </w:ins>
      <w:ins w:id="14" w:author="Webb, Michael" w:date="2020-02-10T09:30:00Z">
        <w:r w:rsidR="003C677D">
          <w:rPr>
            <w:szCs w:val="22"/>
          </w:rPr>
          <w:t xml:space="preserve">perform the </w:t>
        </w:r>
      </w:ins>
      <w:r w:rsidR="00946DD0">
        <w:rPr>
          <w:szCs w:val="22"/>
        </w:rPr>
        <w:t>IP steps that refer to the “database” using whatever document the licensee uses to list the components that are part of the PSI/ISI program.</w:t>
      </w:r>
    </w:p>
    <w:p w14:paraId="449B602F"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17C5D0FB" w14:textId="77777777" w:rsidR="003B13EE" w:rsidRDefault="00ED7C82" w:rsidP="003B13EE">
      <w:pPr>
        <w:pStyle w:val="Lettered"/>
        <w:tabs>
          <w:tab w:val="clear" w:pos="6926"/>
        </w:tabs>
        <w:jc w:val="left"/>
        <w:rPr>
          <w:szCs w:val="22"/>
        </w:rPr>
      </w:pPr>
      <w:r w:rsidRPr="00EE5484">
        <w:rPr>
          <w:szCs w:val="22"/>
        </w:rPr>
        <w:tab/>
      </w:r>
      <w:r w:rsidR="008132B6" w:rsidRPr="00EE5484">
        <w:rPr>
          <w:szCs w:val="22"/>
        </w:rPr>
        <w:t>b.</w:t>
      </w:r>
      <w:r w:rsidR="008132B6" w:rsidRPr="00EE5484">
        <w:rPr>
          <w:szCs w:val="22"/>
        </w:rPr>
        <w:tab/>
        <w:t>Obtain drawings of Class 1 systems,</w:t>
      </w:r>
      <w:r w:rsidR="00936B46" w:rsidRPr="00EE5484">
        <w:rPr>
          <w:szCs w:val="22"/>
        </w:rPr>
        <w:t xml:space="preserve"> including </w:t>
      </w:r>
      <w:r w:rsidR="00C636F8" w:rsidRPr="00EE5484">
        <w:rPr>
          <w:szCs w:val="22"/>
        </w:rPr>
        <w:t xml:space="preserve">all applicable components. </w:t>
      </w:r>
      <w:r w:rsidR="00C41563">
        <w:rPr>
          <w:szCs w:val="22"/>
        </w:rPr>
        <w:t xml:space="preserve"> </w:t>
      </w:r>
      <w:r w:rsidR="00C636F8" w:rsidRPr="00EE5484">
        <w:rPr>
          <w:szCs w:val="22"/>
        </w:rPr>
        <w:t>Components</w:t>
      </w:r>
      <w:r w:rsidR="00182747">
        <w:rPr>
          <w:szCs w:val="22"/>
        </w:rPr>
        <w:t xml:space="preserve"> (vessels, pumps, </w:t>
      </w:r>
      <w:r w:rsidR="002A6D75">
        <w:rPr>
          <w:szCs w:val="22"/>
        </w:rPr>
        <w:t xml:space="preserve">valves, </w:t>
      </w:r>
      <w:r w:rsidR="00182747">
        <w:rPr>
          <w:szCs w:val="22"/>
        </w:rPr>
        <w:t>piping, etc</w:t>
      </w:r>
      <w:r w:rsidR="00E84B92">
        <w:rPr>
          <w:szCs w:val="22"/>
        </w:rPr>
        <w:t>.</w:t>
      </w:r>
      <w:r w:rsidR="00182747">
        <w:rPr>
          <w:szCs w:val="22"/>
        </w:rPr>
        <w:t>)</w:t>
      </w:r>
      <w:r w:rsidR="00C636F8" w:rsidRPr="00EE5484">
        <w:rPr>
          <w:szCs w:val="22"/>
        </w:rPr>
        <w:t xml:space="preserve"> include all related items</w:t>
      </w:r>
      <w:r w:rsidR="002A6D75">
        <w:rPr>
          <w:szCs w:val="22"/>
        </w:rPr>
        <w:t>,</w:t>
      </w:r>
      <w:r w:rsidR="00182747">
        <w:rPr>
          <w:szCs w:val="22"/>
        </w:rPr>
        <w:t xml:space="preserve"> such as</w:t>
      </w:r>
      <w:r w:rsidR="00593928" w:rsidRPr="00EE5484">
        <w:rPr>
          <w:szCs w:val="22"/>
        </w:rPr>
        <w:t xml:space="preserve"> welds,</w:t>
      </w:r>
      <w:r w:rsidR="00C636F8" w:rsidRPr="00EE5484">
        <w:rPr>
          <w:szCs w:val="22"/>
        </w:rPr>
        <w:t xml:space="preserve"> bolted connections, </w:t>
      </w:r>
      <w:r w:rsidR="00593928" w:rsidRPr="00EE5484">
        <w:rPr>
          <w:szCs w:val="22"/>
        </w:rPr>
        <w:t>and integral attachments</w:t>
      </w:r>
      <w:r w:rsidR="005D479F">
        <w:rPr>
          <w:szCs w:val="22"/>
        </w:rPr>
        <w:t xml:space="preserve"> </w:t>
      </w:r>
      <w:r w:rsidR="002A6D75">
        <w:rPr>
          <w:szCs w:val="22"/>
        </w:rPr>
        <w:t>that are</w:t>
      </w:r>
      <w:r w:rsidR="00593928" w:rsidRPr="00EE5484">
        <w:rPr>
          <w:szCs w:val="22"/>
        </w:rPr>
        <w:t xml:space="preserve"> subject to examination in accordance with </w:t>
      </w:r>
      <w:r w:rsidR="00857822">
        <w:rPr>
          <w:szCs w:val="22"/>
        </w:rPr>
        <w:t xml:space="preserve">ASME </w:t>
      </w:r>
      <w:r w:rsidR="00593928" w:rsidRPr="00EE5484">
        <w:rPr>
          <w:szCs w:val="22"/>
        </w:rPr>
        <w:t>Section XI</w:t>
      </w:r>
      <w:r w:rsidR="002A6D75">
        <w:rPr>
          <w:szCs w:val="22"/>
        </w:rPr>
        <w:t>, IWB-2500</w:t>
      </w:r>
      <w:r w:rsidR="00593928" w:rsidRPr="00EE5484">
        <w:rPr>
          <w:szCs w:val="22"/>
        </w:rPr>
        <w:t>.</w:t>
      </w:r>
      <w:r w:rsidR="00237F04">
        <w:rPr>
          <w:szCs w:val="22"/>
        </w:rPr>
        <w:t xml:space="preserve"> </w:t>
      </w:r>
      <w:r w:rsidR="00857822">
        <w:rPr>
          <w:szCs w:val="22"/>
        </w:rPr>
        <w:t xml:space="preserve"> </w:t>
      </w:r>
      <w:r w:rsidR="00237F04">
        <w:rPr>
          <w:szCs w:val="22"/>
        </w:rPr>
        <w:t>Using these drawings, perform the following procedure steps:</w:t>
      </w:r>
      <w:r w:rsidR="00182747">
        <w:rPr>
          <w:szCs w:val="22"/>
        </w:rPr>
        <w:t xml:space="preserve"> </w:t>
      </w:r>
      <w:r w:rsidR="001E75C3">
        <w:rPr>
          <w:szCs w:val="22"/>
        </w:rPr>
        <w:t xml:space="preserve"> </w:t>
      </w:r>
    </w:p>
    <w:p w14:paraId="1AEEED53" w14:textId="77777777" w:rsidR="008132B6" w:rsidRPr="00EE5484" w:rsidRDefault="001E75C3" w:rsidP="003B13EE">
      <w:pPr>
        <w:pStyle w:val="Lettered"/>
        <w:tabs>
          <w:tab w:val="clear" w:pos="6926"/>
        </w:tabs>
        <w:jc w:val="left"/>
        <w:rPr>
          <w:szCs w:val="22"/>
        </w:rPr>
      </w:pPr>
      <w:r>
        <w:rPr>
          <w:szCs w:val="22"/>
        </w:rPr>
        <w:t xml:space="preserve"> </w:t>
      </w:r>
    </w:p>
    <w:p w14:paraId="5B134F35" w14:textId="7D88A70D" w:rsidR="00DE5EA0" w:rsidRDefault="00DE5EA0" w:rsidP="009D73AD">
      <w:pPr>
        <w:pStyle w:val="Lettered"/>
        <w:tabs>
          <w:tab w:val="clear" w:pos="806"/>
          <w:tab w:val="clear" w:pos="1440"/>
          <w:tab w:val="clear" w:pos="6926"/>
          <w:tab w:val="left" w:pos="810"/>
        </w:tabs>
        <w:ind w:left="810" w:hanging="1440"/>
        <w:jc w:val="left"/>
        <w:rPr>
          <w:szCs w:val="22"/>
        </w:rPr>
      </w:pPr>
      <w:r>
        <w:rPr>
          <w:szCs w:val="22"/>
        </w:rPr>
        <w:tab/>
      </w:r>
      <w:r>
        <w:rPr>
          <w:szCs w:val="22"/>
        </w:rPr>
        <w:tab/>
      </w:r>
      <w:r w:rsidRPr="00DE5EA0">
        <w:rPr>
          <w:szCs w:val="22"/>
          <w:u w:val="single"/>
        </w:rPr>
        <w:t>Guidance:</w:t>
      </w:r>
      <w:r>
        <w:rPr>
          <w:szCs w:val="22"/>
        </w:rPr>
        <w:t xml:space="preserve"> </w:t>
      </w:r>
      <w:r w:rsidR="00F2347B">
        <w:rPr>
          <w:szCs w:val="22"/>
        </w:rPr>
        <w:t xml:space="preserve"> </w:t>
      </w:r>
      <w:r w:rsidRPr="00EE5484">
        <w:rPr>
          <w:szCs w:val="22"/>
        </w:rPr>
        <w:t>The review sample sh</w:t>
      </w:r>
      <w:r w:rsidR="00255F46">
        <w:rPr>
          <w:szCs w:val="22"/>
        </w:rPr>
        <w:t>ould include each of the Examination C</w:t>
      </w:r>
      <w:r w:rsidRPr="00EE5484">
        <w:rPr>
          <w:szCs w:val="22"/>
        </w:rPr>
        <w:t>ategories</w:t>
      </w:r>
      <w:r w:rsidR="00255F46">
        <w:rPr>
          <w:szCs w:val="22"/>
        </w:rPr>
        <w:t xml:space="preserve"> in </w:t>
      </w:r>
      <w:r w:rsidR="0039219A">
        <w:rPr>
          <w:szCs w:val="22"/>
        </w:rPr>
        <w:t>ASME</w:t>
      </w:r>
      <w:r w:rsidR="00857822">
        <w:rPr>
          <w:szCs w:val="22"/>
        </w:rPr>
        <w:t xml:space="preserve"> Code,</w:t>
      </w:r>
      <w:r w:rsidR="0039219A">
        <w:rPr>
          <w:szCs w:val="22"/>
        </w:rPr>
        <w:t xml:space="preserve"> Section XI, </w:t>
      </w:r>
      <w:r w:rsidR="00857822">
        <w:rPr>
          <w:szCs w:val="22"/>
        </w:rPr>
        <w:t xml:space="preserve">Article </w:t>
      </w:r>
      <w:r w:rsidR="00255F46">
        <w:rPr>
          <w:szCs w:val="22"/>
        </w:rPr>
        <w:t>IWB</w:t>
      </w:r>
      <w:r w:rsidRPr="00EE5484">
        <w:rPr>
          <w:szCs w:val="22"/>
        </w:rPr>
        <w:t>.</w:t>
      </w:r>
      <w:r>
        <w:rPr>
          <w:szCs w:val="22"/>
        </w:rPr>
        <w:t xml:space="preserve"> </w:t>
      </w:r>
      <w:r w:rsidR="00857822">
        <w:rPr>
          <w:szCs w:val="22"/>
        </w:rPr>
        <w:t xml:space="preserve"> </w:t>
      </w:r>
      <w:ins w:id="15" w:author="Webb, Michael" w:date="2020-02-10T09:30:00Z">
        <w:r w:rsidR="003C677D">
          <w:rPr>
            <w:szCs w:val="22"/>
          </w:rPr>
          <w:t xml:space="preserve">The inspector can stop the </w:t>
        </w:r>
      </w:ins>
      <w:ins w:id="16" w:author="Webb, Michael" w:date="2020-02-10T09:31:00Z">
        <w:r w:rsidR="003C677D">
          <w:rPr>
            <w:szCs w:val="22"/>
          </w:rPr>
          <w:t>r</w:t>
        </w:r>
        <w:r w:rsidR="003C677D" w:rsidRPr="00EE5484">
          <w:rPr>
            <w:szCs w:val="22"/>
          </w:rPr>
          <w:t xml:space="preserve">eview </w:t>
        </w:r>
      </w:ins>
      <w:r w:rsidRPr="00EE5484">
        <w:rPr>
          <w:szCs w:val="22"/>
        </w:rPr>
        <w:t xml:space="preserve">once 15% of the total components on the listing have been verified, and no Class 1 components were inappropriately omitted from the PSI/ISI database.  If components were inappropriately omitted from the database, continue the review with an additional 15% of the database.  If no additional components </w:t>
      </w:r>
      <w:r>
        <w:rPr>
          <w:szCs w:val="22"/>
        </w:rPr>
        <w:t xml:space="preserve">were </w:t>
      </w:r>
      <w:r w:rsidRPr="00EE5484">
        <w:rPr>
          <w:szCs w:val="22"/>
        </w:rPr>
        <w:t xml:space="preserve">inappropriately omitted from the </w:t>
      </w:r>
      <w:proofErr w:type="gramStart"/>
      <w:r w:rsidRPr="00EE5484">
        <w:rPr>
          <w:szCs w:val="22"/>
        </w:rPr>
        <w:t>database</w:t>
      </w:r>
      <w:proofErr w:type="gramEnd"/>
      <w:r>
        <w:rPr>
          <w:szCs w:val="22"/>
        </w:rPr>
        <w:t xml:space="preserve"> then the inspector may</w:t>
      </w:r>
      <w:r w:rsidRPr="00EE5484">
        <w:rPr>
          <w:szCs w:val="22"/>
        </w:rPr>
        <w:t xml:space="preserve"> conclude the review.</w:t>
      </w:r>
      <w:r w:rsidR="000500C7">
        <w:rPr>
          <w:szCs w:val="22"/>
        </w:rPr>
        <w:t xml:space="preserve"> </w:t>
      </w:r>
      <w:r w:rsidR="00C41563">
        <w:rPr>
          <w:szCs w:val="22"/>
        </w:rPr>
        <w:t xml:space="preserve"> </w:t>
      </w:r>
      <w:r w:rsidR="000500C7">
        <w:rPr>
          <w:szCs w:val="22"/>
        </w:rPr>
        <w:t xml:space="preserve">However, </w:t>
      </w:r>
      <w:r w:rsidR="00346128" w:rsidRPr="00EE5484">
        <w:rPr>
          <w:szCs w:val="22"/>
        </w:rPr>
        <w:t>if</w:t>
      </w:r>
      <w:r w:rsidR="000500C7" w:rsidRPr="00EE5484">
        <w:rPr>
          <w:szCs w:val="22"/>
        </w:rPr>
        <w:t xml:space="preserve"> additional components are identified that were inappropriately omitted from the PSI/ISI database, </w:t>
      </w:r>
      <w:r w:rsidR="000500C7">
        <w:rPr>
          <w:szCs w:val="22"/>
        </w:rPr>
        <w:t xml:space="preserve">the inspector should </w:t>
      </w:r>
      <w:r w:rsidR="000500C7" w:rsidRPr="00EE5484">
        <w:rPr>
          <w:szCs w:val="22"/>
        </w:rPr>
        <w:t xml:space="preserve">terminate </w:t>
      </w:r>
      <w:r w:rsidR="000500C7">
        <w:rPr>
          <w:szCs w:val="22"/>
        </w:rPr>
        <w:t>this portion of the inspection,</w:t>
      </w:r>
      <w:r w:rsidR="000500C7" w:rsidRPr="00EE5484">
        <w:rPr>
          <w:szCs w:val="22"/>
        </w:rPr>
        <w:t xml:space="preserve"> notify the licensee</w:t>
      </w:r>
      <w:r w:rsidR="000500C7">
        <w:rPr>
          <w:szCs w:val="22"/>
        </w:rPr>
        <w:t xml:space="preserve">, and </w:t>
      </w:r>
      <w:r w:rsidR="000500C7" w:rsidRPr="00EE5484">
        <w:rPr>
          <w:szCs w:val="22"/>
        </w:rPr>
        <w:t xml:space="preserve">schedule </w:t>
      </w:r>
      <w:r w:rsidR="000500C7">
        <w:rPr>
          <w:szCs w:val="22"/>
        </w:rPr>
        <w:t>a follow-up</w:t>
      </w:r>
      <w:r w:rsidR="000500C7" w:rsidRPr="00EE5484">
        <w:rPr>
          <w:szCs w:val="22"/>
        </w:rPr>
        <w:t xml:space="preserve"> after the licensee corrects the deficiencies and reviews the database.</w:t>
      </w:r>
      <w:r w:rsidRPr="00EE5484">
        <w:rPr>
          <w:szCs w:val="22"/>
        </w:rPr>
        <w:t xml:space="preserve">  </w:t>
      </w:r>
      <w:r w:rsidR="007155F9" w:rsidRPr="00EE5484">
        <w:rPr>
          <w:szCs w:val="22"/>
        </w:rPr>
        <w:tab/>
      </w:r>
      <w:r w:rsidR="007155F9" w:rsidRPr="00EE5484">
        <w:rPr>
          <w:szCs w:val="22"/>
        </w:rPr>
        <w:tab/>
      </w:r>
    </w:p>
    <w:p w14:paraId="0ED29E17" w14:textId="77777777" w:rsidR="00DE5EA0" w:rsidRDefault="00DE5EA0" w:rsidP="009D73AD">
      <w:pPr>
        <w:pStyle w:val="Lettered"/>
        <w:tabs>
          <w:tab w:val="clear" w:pos="6926"/>
        </w:tabs>
        <w:ind w:left="1440" w:hanging="1440"/>
        <w:jc w:val="left"/>
        <w:rPr>
          <w:szCs w:val="22"/>
        </w:rPr>
      </w:pPr>
    </w:p>
    <w:p w14:paraId="4107992B" w14:textId="77777777" w:rsidR="008132B6" w:rsidRPr="00EE5484" w:rsidRDefault="00DE5EA0" w:rsidP="009D73AD">
      <w:pPr>
        <w:pStyle w:val="Lettered"/>
        <w:tabs>
          <w:tab w:val="clear" w:pos="6926"/>
        </w:tabs>
        <w:ind w:left="1440" w:hanging="1440"/>
        <w:jc w:val="left"/>
        <w:rPr>
          <w:szCs w:val="22"/>
        </w:rPr>
      </w:pPr>
      <w:r>
        <w:rPr>
          <w:szCs w:val="22"/>
        </w:rPr>
        <w:tab/>
      </w:r>
      <w:r>
        <w:rPr>
          <w:szCs w:val="22"/>
        </w:rPr>
        <w:tab/>
      </w:r>
      <w:r w:rsidR="008132B6" w:rsidRPr="00EE5484">
        <w:rPr>
          <w:szCs w:val="22"/>
        </w:rPr>
        <w:t>1.</w:t>
      </w:r>
      <w:r w:rsidR="008132B6" w:rsidRPr="00EE5484">
        <w:rPr>
          <w:szCs w:val="22"/>
        </w:rPr>
        <w:tab/>
      </w:r>
      <w:r w:rsidR="00CF1DEF" w:rsidRPr="00EE5484">
        <w:rPr>
          <w:szCs w:val="22"/>
        </w:rPr>
        <w:t xml:space="preserve">Use </w:t>
      </w:r>
      <w:r w:rsidR="000743A6">
        <w:rPr>
          <w:szCs w:val="22"/>
        </w:rPr>
        <w:t>T</w:t>
      </w:r>
      <w:r w:rsidR="008132B6" w:rsidRPr="00EE5484">
        <w:rPr>
          <w:szCs w:val="22"/>
        </w:rPr>
        <w:t>able IWB-2500 of the ASME Code, Section XI to verify all Class 1 components</w:t>
      </w:r>
      <w:r w:rsidR="00FC1320">
        <w:rPr>
          <w:szCs w:val="22"/>
        </w:rPr>
        <w:t>, subject to the guidance above,</w:t>
      </w:r>
      <w:r w:rsidR="008132B6" w:rsidRPr="00EE5484">
        <w:rPr>
          <w:szCs w:val="22"/>
        </w:rPr>
        <w:t xml:space="preserve"> and ensure they are listed within the PSI/ISI database.</w:t>
      </w:r>
    </w:p>
    <w:p w14:paraId="5B8BE508"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20DE38A7" w14:textId="77777777" w:rsidR="008132B6" w:rsidRDefault="0042143D" w:rsidP="009D73AD">
      <w:pPr>
        <w:pStyle w:val="Lettered"/>
        <w:tabs>
          <w:tab w:val="clear" w:pos="6926"/>
        </w:tabs>
        <w:ind w:left="1440" w:hanging="1440"/>
        <w:jc w:val="left"/>
        <w:rPr>
          <w:szCs w:val="22"/>
        </w:rPr>
      </w:pPr>
      <w:r>
        <w:rPr>
          <w:szCs w:val="22"/>
        </w:rPr>
        <w:tab/>
      </w:r>
      <w:r>
        <w:rPr>
          <w:szCs w:val="22"/>
        </w:rPr>
        <w:tab/>
        <w:t>2.</w:t>
      </w:r>
      <w:r>
        <w:rPr>
          <w:szCs w:val="22"/>
        </w:rPr>
        <w:tab/>
      </w:r>
      <w:r w:rsidR="00FC1320">
        <w:rPr>
          <w:szCs w:val="22"/>
        </w:rPr>
        <w:t>For each component selected, v</w:t>
      </w:r>
      <w:r w:rsidR="00C636F8" w:rsidRPr="00EE5484">
        <w:rPr>
          <w:szCs w:val="22"/>
        </w:rPr>
        <w:t xml:space="preserve">erify that the appropriate percentages of </w:t>
      </w:r>
      <w:r w:rsidR="00FC1320">
        <w:rPr>
          <w:szCs w:val="22"/>
        </w:rPr>
        <w:t>associated items</w:t>
      </w:r>
      <w:r w:rsidR="00C636F8" w:rsidRPr="00EE5484">
        <w:rPr>
          <w:szCs w:val="22"/>
        </w:rPr>
        <w:t xml:space="preserve"> </w:t>
      </w:r>
      <w:r w:rsidR="008132B6" w:rsidRPr="00EE5484">
        <w:rPr>
          <w:szCs w:val="22"/>
        </w:rPr>
        <w:t>were selected for PSI/ISI examination as required by</w:t>
      </w:r>
      <w:r w:rsidR="00857822">
        <w:rPr>
          <w:szCs w:val="22"/>
        </w:rPr>
        <w:t xml:space="preserve"> ASME Code, Section XI</w:t>
      </w:r>
      <w:r w:rsidR="008132B6" w:rsidRPr="00EE5484">
        <w:rPr>
          <w:szCs w:val="22"/>
        </w:rPr>
        <w:t xml:space="preserve"> IWB-2200 and the tables of IWB-2500, or </w:t>
      </w:r>
      <w:r w:rsidR="00593928" w:rsidRPr="00EE5484">
        <w:rPr>
          <w:szCs w:val="22"/>
        </w:rPr>
        <w:t xml:space="preserve">the </w:t>
      </w:r>
      <w:r w:rsidR="00C636F8" w:rsidRPr="00EE5484">
        <w:rPr>
          <w:szCs w:val="22"/>
        </w:rPr>
        <w:t xml:space="preserve">optional </w:t>
      </w:r>
      <w:r w:rsidR="00857822">
        <w:rPr>
          <w:szCs w:val="22"/>
        </w:rPr>
        <w:t xml:space="preserve">ASME </w:t>
      </w:r>
      <w:r w:rsidR="00C636F8" w:rsidRPr="00EE5484">
        <w:rPr>
          <w:szCs w:val="22"/>
        </w:rPr>
        <w:t>Code Cases</w:t>
      </w:r>
      <w:r w:rsidR="00593928" w:rsidRPr="00EE5484">
        <w:rPr>
          <w:szCs w:val="22"/>
        </w:rPr>
        <w:t xml:space="preserve"> approved for use at the site</w:t>
      </w:r>
      <w:r w:rsidR="00C636F8" w:rsidRPr="00EE5484">
        <w:rPr>
          <w:szCs w:val="22"/>
        </w:rPr>
        <w:t xml:space="preserve">, </w:t>
      </w:r>
      <w:r w:rsidR="00593928" w:rsidRPr="00EE5484">
        <w:rPr>
          <w:szCs w:val="22"/>
        </w:rPr>
        <w:t xml:space="preserve">or </w:t>
      </w:r>
      <w:r w:rsidR="008132B6" w:rsidRPr="00EE5484">
        <w:rPr>
          <w:szCs w:val="22"/>
        </w:rPr>
        <w:t xml:space="preserve">the applicable </w:t>
      </w:r>
      <w:r w:rsidR="00237F04">
        <w:rPr>
          <w:szCs w:val="22"/>
        </w:rPr>
        <w:t>risk-informed</w:t>
      </w:r>
      <w:r w:rsidR="008132B6" w:rsidRPr="00EE5484">
        <w:rPr>
          <w:szCs w:val="22"/>
        </w:rPr>
        <w:t xml:space="preserve"> ISI requirements, excluding those exempted by IWB-1220.</w:t>
      </w:r>
      <w:r>
        <w:rPr>
          <w:szCs w:val="22"/>
        </w:rPr>
        <w:t xml:space="preserve">  </w:t>
      </w:r>
    </w:p>
    <w:p w14:paraId="083022DB" w14:textId="77777777" w:rsidR="0042143D" w:rsidRDefault="0042143D" w:rsidP="009D73AD">
      <w:pPr>
        <w:pStyle w:val="Lettered"/>
        <w:tabs>
          <w:tab w:val="clear" w:pos="6926"/>
        </w:tabs>
        <w:ind w:left="1440" w:hanging="1440"/>
        <w:jc w:val="left"/>
        <w:rPr>
          <w:szCs w:val="22"/>
        </w:rPr>
      </w:pPr>
    </w:p>
    <w:p w14:paraId="39B5EA46" w14:textId="77777777" w:rsidR="00D57820" w:rsidRPr="00EE5484" w:rsidRDefault="0042143D" w:rsidP="0042143D">
      <w:pPr>
        <w:pStyle w:val="Lettered"/>
        <w:tabs>
          <w:tab w:val="clear" w:pos="6926"/>
        </w:tabs>
        <w:ind w:left="1440" w:hanging="1440"/>
        <w:jc w:val="left"/>
        <w:rPr>
          <w:szCs w:val="22"/>
        </w:rPr>
      </w:pPr>
      <w:r>
        <w:rPr>
          <w:szCs w:val="22"/>
        </w:rPr>
        <w:tab/>
      </w:r>
      <w:r>
        <w:rPr>
          <w:szCs w:val="22"/>
        </w:rPr>
        <w:tab/>
      </w:r>
      <w:r>
        <w:rPr>
          <w:szCs w:val="22"/>
        </w:rPr>
        <w:tab/>
      </w:r>
      <w:r w:rsidR="00D57820" w:rsidRPr="0042143D">
        <w:rPr>
          <w:szCs w:val="22"/>
        </w:rPr>
        <w:t>G</w:t>
      </w:r>
      <w:r>
        <w:rPr>
          <w:szCs w:val="22"/>
        </w:rPr>
        <w:t>UIDANCE</w:t>
      </w:r>
      <w:r w:rsidR="00FB343C">
        <w:rPr>
          <w:szCs w:val="22"/>
        </w:rPr>
        <w:t xml:space="preserve">:  </w:t>
      </w:r>
      <w:r w:rsidR="00D57820">
        <w:rPr>
          <w:szCs w:val="22"/>
        </w:rPr>
        <w:t xml:space="preserve">For piping, it may be necessary to look at the entire piping system in order to verify that the appropriate percentages have been selected in accordance with the </w:t>
      </w:r>
      <w:r w:rsidR="00857822">
        <w:rPr>
          <w:szCs w:val="22"/>
        </w:rPr>
        <w:t xml:space="preserve">ASME </w:t>
      </w:r>
      <w:r w:rsidR="00D57820">
        <w:rPr>
          <w:szCs w:val="22"/>
        </w:rPr>
        <w:t>Code.</w:t>
      </w:r>
    </w:p>
    <w:p w14:paraId="12E95A8C"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1D435B8B" w14:textId="77777777" w:rsidR="008132B6" w:rsidRPr="00EE5484" w:rsidRDefault="008132B6" w:rsidP="009D73AD">
      <w:pPr>
        <w:pStyle w:val="Lettered"/>
        <w:tabs>
          <w:tab w:val="clear" w:pos="6926"/>
        </w:tabs>
        <w:ind w:left="1440" w:hanging="1440"/>
        <w:jc w:val="left"/>
        <w:rPr>
          <w:szCs w:val="22"/>
        </w:rPr>
      </w:pPr>
      <w:r w:rsidRPr="00EE5484">
        <w:rPr>
          <w:szCs w:val="22"/>
        </w:rPr>
        <w:tab/>
      </w:r>
      <w:r w:rsidRPr="00EE5484">
        <w:rPr>
          <w:szCs w:val="22"/>
        </w:rPr>
        <w:tab/>
      </w:r>
      <w:r w:rsidR="0042143D">
        <w:rPr>
          <w:szCs w:val="22"/>
        </w:rPr>
        <w:t>3</w:t>
      </w:r>
      <w:r w:rsidRPr="00EE5484">
        <w:rPr>
          <w:szCs w:val="22"/>
        </w:rPr>
        <w:t>.</w:t>
      </w:r>
      <w:r w:rsidRPr="00EE5484">
        <w:rPr>
          <w:szCs w:val="22"/>
        </w:rPr>
        <w:tab/>
        <w:t xml:space="preserve">Verify that the proper </w:t>
      </w:r>
      <w:r w:rsidR="00C65A55" w:rsidRPr="00EE5484">
        <w:rPr>
          <w:szCs w:val="22"/>
        </w:rPr>
        <w:t>PSI/</w:t>
      </w:r>
      <w:r w:rsidRPr="00EE5484">
        <w:rPr>
          <w:szCs w:val="22"/>
        </w:rPr>
        <w:t>ISI examination for Class 1 components is identified in the database.</w:t>
      </w:r>
    </w:p>
    <w:p w14:paraId="3C1B9D31"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0A6A3566" w14:textId="77777777" w:rsidR="008132B6" w:rsidRPr="00EE5484" w:rsidRDefault="008132B6" w:rsidP="009D73AD">
      <w:pPr>
        <w:pStyle w:val="Lettered"/>
        <w:tabs>
          <w:tab w:val="clear" w:pos="6926"/>
        </w:tabs>
        <w:jc w:val="left"/>
        <w:rPr>
          <w:szCs w:val="22"/>
        </w:rPr>
      </w:pPr>
      <w:r w:rsidRPr="00EE5484">
        <w:rPr>
          <w:szCs w:val="22"/>
        </w:rPr>
        <w:tab/>
      </w:r>
      <w:r w:rsidRPr="00EE5484">
        <w:rPr>
          <w:szCs w:val="22"/>
        </w:rPr>
        <w:tab/>
      </w:r>
      <w:r w:rsidR="0042143D">
        <w:rPr>
          <w:szCs w:val="22"/>
        </w:rPr>
        <w:t>4</w:t>
      </w:r>
      <w:r w:rsidRPr="00EE5484">
        <w:rPr>
          <w:szCs w:val="22"/>
        </w:rPr>
        <w:t>.</w:t>
      </w:r>
      <w:r w:rsidRPr="00EE5484">
        <w:rPr>
          <w:szCs w:val="22"/>
        </w:rPr>
        <w:tab/>
        <w:t>Identify any Class 1 weld/component not included in the database.</w:t>
      </w:r>
    </w:p>
    <w:p w14:paraId="278F404E"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6012A711" w14:textId="77777777" w:rsidR="003D176F" w:rsidRDefault="008132B6" w:rsidP="009D73AD">
      <w:pPr>
        <w:pStyle w:val="Lettered"/>
        <w:tabs>
          <w:tab w:val="clear" w:pos="6926"/>
        </w:tabs>
        <w:jc w:val="left"/>
        <w:rPr>
          <w:szCs w:val="22"/>
        </w:rPr>
        <w:sectPr w:rsidR="003D176F" w:rsidSect="003D176F">
          <w:pgSz w:w="12240" w:h="15840"/>
          <w:pgMar w:top="1440" w:right="1440" w:bottom="1440" w:left="1440" w:header="720" w:footer="720" w:gutter="0"/>
          <w:cols w:space="720"/>
          <w:docGrid w:linePitch="326"/>
        </w:sectPr>
      </w:pPr>
      <w:r w:rsidRPr="00EE5484">
        <w:rPr>
          <w:szCs w:val="22"/>
        </w:rPr>
        <w:tab/>
        <w:t>c.</w:t>
      </w:r>
      <w:r w:rsidRPr="00EE5484">
        <w:rPr>
          <w:szCs w:val="22"/>
        </w:rPr>
        <w:tab/>
        <w:t>Obtain drawings showing the bolted connections</w:t>
      </w:r>
      <w:r w:rsidR="00721EFB">
        <w:rPr>
          <w:szCs w:val="22"/>
        </w:rPr>
        <w:t>, welds,</w:t>
      </w:r>
      <w:r w:rsidRPr="00EE5484">
        <w:rPr>
          <w:szCs w:val="22"/>
        </w:rPr>
        <w:t xml:space="preserve"> and weld</w:t>
      </w:r>
      <w:r w:rsidR="00721EFB">
        <w:rPr>
          <w:szCs w:val="22"/>
        </w:rPr>
        <w:t>ed attachments</w:t>
      </w:r>
      <w:r w:rsidRPr="00EE5484">
        <w:rPr>
          <w:szCs w:val="22"/>
        </w:rPr>
        <w:t xml:space="preserve"> for three Class 2 piping systems, including vessels.  </w:t>
      </w:r>
      <w:r w:rsidR="00333A3E">
        <w:rPr>
          <w:szCs w:val="22"/>
        </w:rPr>
        <w:t xml:space="preserve">When selecting the sample, the </w:t>
      </w:r>
    </w:p>
    <w:p w14:paraId="3DA2B74B" w14:textId="09C189B3" w:rsidR="00946DD0" w:rsidRDefault="003D176F" w:rsidP="009D73AD">
      <w:pPr>
        <w:pStyle w:val="Lettered"/>
        <w:tabs>
          <w:tab w:val="clear" w:pos="6926"/>
        </w:tabs>
        <w:jc w:val="left"/>
        <w:rPr>
          <w:szCs w:val="22"/>
        </w:rPr>
      </w:pPr>
      <w:r>
        <w:rPr>
          <w:szCs w:val="22"/>
        </w:rPr>
        <w:lastRenderedPageBreak/>
        <w:tab/>
      </w:r>
      <w:r>
        <w:rPr>
          <w:szCs w:val="22"/>
        </w:rPr>
        <w:tab/>
      </w:r>
      <w:r w:rsidR="00333A3E">
        <w:rPr>
          <w:szCs w:val="22"/>
        </w:rPr>
        <w:t xml:space="preserve">inspectors should consider the size of the system as well as its risk significance.  </w:t>
      </w:r>
      <w:r w:rsidR="00237F04">
        <w:rPr>
          <w:szCs w:val="22"/>
        </w:rPr>
        <w:t>Using these drawings, perform the following procedure steps:</w:t>
      </w:r>
    </w:p>
    <w:p w14:paraId="1AE92979" w14:textId="77777777" w:rsidR="00F80995" w:rsidRDefault="00F80995" w:rsidP="009D73AD">
      <w:pPr>
        <w:pStyle w:val="Lettered"/>
        <w:tabs>
          <w:tab w:val="clear" w:pos="6926"/>
        </w:tabs>
        <w:jc w:val="left"/>
        <w:rPr>
          <w:szCs w:val="22"/>
        </w:rPr>
      </w:pPr>
    </w:p>
    <w:p w14:paraId="152B46C3" w14:textId="77777777" w:rsidR="00946DD0" w:rsidRPr="00EE5484" w:rsidRDefault="008179D9" w:rsidP="009D73AD">
      <w:pPr>
        <w:pStyle w:val="Lettered"/>
        <w:tabs>
          <w:tab w:val="clear" w:pos="6926"/>
        </w:tabs>
        <w:ind w:firstLine="4"/>
        <w:jc w:val="left"/>
        <w:rPr>
          <w:szCs w:val="22"/>
        </w:rPr>
      </w:pPr>
      <w:r w:rsidRPr="008179D9">
        <w:rPr>
          <w:szCs w:val="22"/>
          <w:u w:val="single"/>
        </w:rPr>
        <w:t>Guidance</w:t>
      </w:r>
      <w:r w:rsidR="00946DD0">
        <w:rPr>
          <w:szCs w:val="22"/>
        </w:rPr>
        <w:t xml:space="preserve">: </w:t>
      </w:r>
      <w:r w:rsidR="00F2347B">
        <w:rPr>
          <w:szCs w:val="22"/>
        </w:rPr>
        <w:t xml:space="preserve"> </w:t>
      </w:r>
      <w:r w:rsidR="00946DD0">
        <w:rPr>
          <w:szCs w:val="22"/>
        </w:rPr>
        <w:t xml:space="preserve">If the licensee does not use a PSI/ISI database, then the IP steps that refer to the “database” should be performed using whatever document the licensee uses to list the components that are part of the PSI/ISI program. </w:t>
      </w:r>
    </w:p>
    <w:p w14:paraId="38466362"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7F5F7772" w14:textId="77777777" w:rsidR="008132B6" w:rsidRPr="00EE5484" w:rsidRDefault="0010728E" w:rsidP="009D73AD">
      <w:pPr>
        <w:pStyle w:val="Numbered"/>
        <w:tabs>
          <w:tab w:val="clear" w:pos="6926"/>
        </w:tabs>
        <w:jc w:val="left"/>
        <w:rPr>
          <w:szCs w:val="22"/>
        </w:rPr>
      </w:pPr>
      <w:r w:rsidRPr="00EE5484">
        <w:rPr>
          <w:szCs w:val="22"/>
        </w:rPr>
        <w:tab/>
      </w:r>
      <w:r w:rsidR="007155F9" w:rsidRPr="00EE5484">
        <w:rPr>
          <w:szCs w:val="22"/>
        </w:rPr>
        <w:tab/>
      </w:r>
      <w:r w:rsidR="008132B6" w:rsidRPr="00EE5484">
        <w:rPr>
          <w:szCs w:val="22"/>
        </w:rPr>
        <w:t>1.</w:t>
      </w:r>
      <w:r w:rsidR="008132B6" w:rsidRPr="00EE5484">
        <w:rPr>
          <w:szCs w:val="22"/>
        </w:rPr>
        <w:tab/>
      </w:r>
      <w:r w:rsidR="00815A13" w:rsidRPr="00EE5484">
        <w:rPr>
          <w:szCs w:val="22"/>
        </w:rPr>
        <w:t xml:space="preserve">Use </w:t>
      </w:r>
      <w:r w:rsidR="000743A6">
        <w:rPr>
          <w:szCs w:val="22"/>
        </w:rPr>
        <w:t>T</w:t>
      </w:r>
      <w:r w:rsidR="008132B6" w:rsidRPr="00EE5484">
        <w:rPr>
          <w:szCs w:val="22"/>
        </w:rPr>
        <w:t xml:space="preserve">able IWC-2500 of the ASME Code, Section XI to verify all Class 2 components and ensure they are listed within the PSI/ISI database.  If a </w:t>
      </w:r>
      <w:r w:rsidR="00237F04">
        <w:rPr>
          <w:szCs w:val="22"/>
        </w:rPr>
        <w:t>risk-informed</w:t>
      </w:r>
      <w:r w:rsidR="008132B6" w:rsidRPr="00EE5484">
        <w:rPr>
          <w:szCs w:val="22"/>
        </w:rPr>
        <w:t xml:space="preserve"> ISI has been approved verify the Class 2 components are listed within the ISI database. </w:t>
      </w:r>
    </w:p>
    <w:p w14:paraId="0C76503F"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31F12FDE" w14:textId="77777777" w:rsidR="00C30063" w:rsidRDefault="0010728E" w:rsidP="009D73AD">
      <w:pPr>
        <w:pStyle w:val="Numbered"/>
        <w:tabs>
          <w:tab w:val="clear" w:pos="6926"/>
        </w:tabs>
        <w:jc w:val="left"/>
        <w:rPr>
          <w:szCs w:val="22"/>
        </w:rPr>
      </w:pPr>
      <w:r w:rsidRPr="00EE5484">
        <w:rPr>
          <w:szCs w:val="22"/>
        </w:rPr>
        <w:tab/>
      </w:r>
      <w:r w:rsidR="008132B6" w:rsidRPr="00EE5484">
        <w:rPr>
          <w:szCs w:val="22"/>
        </w:rPr>
        <w:tab/>
        <w:t>2.</w:t>
      </w:r>
      <w:r w:rsidR="008132B6" w:rsidRPr="00EE5484">
        <w:rPr>
          <w:szCs w:val="22"/>
        </w:rPr>
        <w:tab/>
        <w:t xml:space="preserve">Verify that the appropriate percentages of </w:t>
      </w:r>
      <w:r w:rsidR="00333A3E">
        <w:rPr>
          <w:szCs w:val="22"/>
        </w:rPr>
        <w:t>associated items</w:t>
      </w:r>
      <w:r w:rsidR="00333A3E" w:rsidRPr="00EE5484">
        <w:rPr>
          <w:szCs w:val="22"/>
        </w:rPr>
        <w:t xml:space="preserve"> </w:t>
      </w:r>
      <w:r w:rsidR="008132B6" w:rsidRPr="00EE5484">
        <w:rPr>
          <w:szCs w:val="22"/>
        </w:rPr>
        <w:t xml:space="preserve">were selected for PSI/ISI examination as required by the tables of </w:t>
      </w:r>
      <w:r w:rsidR="00857822">
        <w:rPr>
          <w:szCs w:val="22"/>
        </w:rPr>
        <w:t xml:space="preserve">ASME Code, Section XI, </w:t>
      </w:r>
      <w:r w:rsidR="008132B6" w:rsidRPr="00EE5484">
        <w:rPr>
          <w:szCs w:val="22"/>
        </w:rPr>
        <w:t>IWC</w:t>
      </w:r>
      <w:r w:rsidR="00F2347B">
        <w:rPr>
          <w:szCs w:val="22"/>
        </w:rPr>
        <w:noBreakHyphen/>
      </w:r>
      <w:r w:rsidR="008132B6" w:rsidRPr="00EE5484">
        <w:rPr>
          <w:szCs w:val="22"/>
        </w:rPr>
        <w:t>2500</w:t>
      </w:r>
      <w:r w:rsidR="00815A13" w:rsidRPr="00EE5484">
        <w:rPr>
          <w:szCs w:val="22"/>
        </w:rPr>
        <w:t>,</w:t>
      </w:r>
      <w:r w:rsidR="008132B6" w:rsidRPr="00EE5484">
        <w:rPr>
          <w:szCs w:val="22"/>
        </w:rPr>
        <w:t xml:space="preserve"> or the appropriate </w:t>
      </w:r>
      <w:r w:rsidR="00237F04">
        <w:rPr>
          <w:szCs w:val="22"/>
        </w:rPr>
        <w:t>risk-informed</w:t>
      </w:r>
      <w:r w:rsidR="008132B6" w:rsidRPr="00EE5484">
        <w:rPr>
          <w:szCs w:val="22"/>
        </w:rPr>
        <w:t xml:space="preserve"> ISI requirements.</w:t>
      </w:r>
      <w:r w:rsidR="00952213">
        <w:rPr>
          <w:szCs w:val="22"/>
        </w:rPr>
        <w:t xml:space="preserve">  </w:t>
      </w:r>
    </w:p>
    <w:p w14:paraId="0CC62D38" w14:textId="77777777" w:rsidR="00952213" w:rsidRPr="00EE5484" w:rsidRDefault="00952213" w:rsidP="009D73AD">
      <w:pPr>
        <w:pStyle w:val="Numbered"/>
        <w:tabs>
          <w:tab w:val="clear" w:pos="6926"/>
        </w:tabs>
        <w:jc w:val="left"/>
        <w:rPr>
          <w:szCs w:val="22"/>
        </w:rPr>
      </w:pPr>
    </w:p>
    <w:p w14:paraId="29C18175" w14:textId="77777777" w:rsidR="008132B6" w:rsidRDefault="0010728E" w:rsidP="00E10EF9">
      <w:pPr>
        <w:pStyle w:val="Numbered"/>
        <w:tabs>
          <w:tab w:val="clear" w:pos="6926"/>
        </w:tabs>
        <w:jc w:val="left"/>
        <w:rPr>
          <w:szCs w:val="22"/>
        </w:rPr>
      </w:pPr>
      <w:r w:rsidRPr="00EE5484">
        <w:rPr>
          <w:szCs w:val="22"/>
        </w:rPr>
        <w:tab/>
      </w:r>
      <w:r w:rsidR="008132B6" w:rsidRPr="00EE5484">
        <w:rPr>
          <w:szCs w:val="22"/>
        </w:rPr>
        <w:tab/>
        <w:t>3.</w:t>
      </w:r>
      <w:r w:rsidR="008132B6" w:rsidRPr="00EE5484">
        <w:rPr>
          <w:szCs w:val="22"/>
        </w:rPr>
        <w:tab/>
        <w:t xml:space="preserve">Verify that the proper </w:t>
      </w:r>
      <w:r w:rsidR="00C65A55" w:rsidRPr="00EE5484">
        <w:rPr>
          <w:szCs w:val="22"/>
        </w:rPr>
        <w:t>PSI/</w:t>
      </w:r>
      <w:r w:rsidR="008132B6" w:rsidRPr="00EE5484">
        <w:rPr>
          <w:szCs w:val="22"/>
        </w:rPr>
        <w:t>ISI examination for Class 2 components is identified in the database.</w:t>
      </w:r>
    </w:p>
    <w:p w14:paraId="7F901D3F" w14:textId="77777777" w:rsidR="00E10EF9" w:rsidRPr="00EE5484" w:rsidRDefault="00E10EF9" w:rsidP="00E10EF9">
      <w:pPr>
        <w:pStyle w:val="Numbered"/>
        <w:tabs>
          <w:tab w:val="clear" w:pos="6926"/>
        </w:tabs>
        <w:jc w:val="left"/>
        <w:rPr>
          <w:szCs w:val="22"/>
        </w:rPr>
      </w:pPr>
    </w:p>
    <w:p w14:paraId="56BEFF7C" w14:textId="68878A35" w:rsidR="008132B6" w:rsidRPr="00EE5484" w:rsidRDefault="0010728E" w:rsidP="009D73AD">
      <w:pPr>
        <w:pStyle w:val="Numbered"/>
        <w:tabs>
          <w:tab w:val="clear" w:pos="6926"/>
        </w:tabs>
        <w:jc w:val="left"/>
        <w:rPr>
          <w:szCs w:val="22"/>
        </w:rPr>
      </w:pPr>
      <w:r w:rsidRPr="00EE5484">
        <w:rPr>
          <w:szCs w:val="22"/>
        </w:rPr>
        <w:tab/>
      </w:r>
      <w:r w:rsidR="008132B6" w:rsidRPr="00EE5484">
        <w:rPr>
          <w:szCs w:val="22"/>
        </w:rPr>
        <w:tab/>
        <w:t>4.</w:t>
      </w:r>
      <w:r w:rsidR="008132B6" w:rsidRPr="00EE5484">
        <w:rPr>
          <w:szCs w:val="22"/>
        </w:rPr>
        <w:tab/>
        <w:t xml:space="preserve">If </w:t>
      </w:r>
      <w:ins w:id="17" w:author="Webb, Michael" w:date="2020-02-10T09:33:00Z">
        <w:r w:rsidR="003C677D">
          <w:rPr>
            <w:szCs w:val="22"/>
          </w:rPr>
          <w:t xml:space="preserve">the inspector determines </w:t>
        </w:r>
      </w:ins>
      <w:r w:rsidR="008132B6" w:rsidRPr="00EE5484">
        <w:rPr>
          <w:szCs w:val="22"/>
        </w:rPr>
        <w:t>components were inappropriately omitted from the database, review the drawings for an additional three piping systems as outlined above.  If no other components were inappropriately omitted, terminate the review.</w:t>
      </w:r>
    </w:p>
    <w:p w14:paraId="785C0CCA"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7E638BED" w14:textId="29396097" w:rsidR="008132B6" w:rsidRPr="00EE5484" w:rsidRDefault="008132B6" w:rsidP="009D73AD">
      <w:pPr>
        <w:pStyle w:val="Numbered"/>
        <w:tabs>
          <w:tab w:val="clear" w:pos="6926"/>
        </w:tabs>
        <w:jc w:val="left"/>
        <w:rPr>
          <w:szCs w:val="22"/>
        </w:rPr>
      </w:pPr>
      <w:r w:rsidRPr="00EE5484">
        <w:rPr>
          <w:szCs w:val="22"/>
        </w:rPr>
        <w:tab/>
      </w:r>
      <w:r w:rsidR="0010728E" w:rsidRPr="00EE5484">
        <w:rPr>
          <w:szCs w:val="22"/>
        </w:rPr>
        <w:tab/>
      </w:r>
      <w:r w:rsidRPr="00EE5484">
        <w:rPr>
          <w:szCs w:val="22"/>
        </w:rPr>
        <w:t xml:space="preserve">5. </w:t>
      </w:r>
      <w:r w:rsidRPr="00EE5484">
        <w:rPr>
          <w:szCs w:val="22"/>
        </w:rPr>
        <w:tab/>
        <w:t xml:space="preserve">If </w:t>
      </w:r>
      <w:ins w:id="18" w:author="Webb, Michael" w:date="2020-02-10T09:32:00Z">
        <w:r w:rsidR="003C677D">
          <w:rPr>
            <w:szCs w:val="22"/>
          </w:rPr>
          <w:t xml:space="preserve">the inspector identifies </w:t>
        </w:r>
      </w:ins>
      <w:r w:rsidRPr="00EE5484">
        <w:rPr>
          <w:szCs w:val="22"/>
        </w:rPr>
        <w:t>additional components that were inappropriately omitted, terminate the review and notify the licensee and reschedule another review after the licensee corrects and reviews the database.</w:t>
      </w:r>
    </w:p>
    <w:p w14:paraId="4BFC0EB0"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1FCC5F10" w14:textId="576A24E2" w:rsidR="008132B6" w:rsidRPr="00EE5484" w:rsidRDefault="0010728E" w:rsidP="009D73AD">
      <w:pPr>
        <w:pStyle w:val="Lettered"/>
        <w:tabs>
          <w:tab w:val="clear" w:pos="6926"/>
        </w:tabs>
        <w:jc w:val="left"/>
        <w:rPr>
          <w:szCs w:val="22"/>
        </w:rPr>
      </w:pPr>
      <w:r w:rsidRPr="00EE5484">
        <w:rPr>
          <w:szCs w:val="22"/>
        </w:rPr>
        <w:tab/>
      </w:r>
      <w:r w:rsidR="008132B6" w:rsidRPr="00EE5484">
        <w:rPr>
          <w:szCs w:val="22"/>
        </w:rPr>
        <w:t>d.</w:t>
      </w:r>
      <w:r w:rsidR="008132B6" w:rsidRPr="00EE5484">
        <w:rPr>
          <w:szCs w:val="22"/>
        </w:rPr>
        <w:tab/>
        <w:t xml:space="preserve">For </w:t>
      </w:r>
      <w:ins w:id="19" w:author="Mitchell, Matthew" w:date="2019-09-04T14:06:00Z">
        <w:r w:rsidR="00AF0128">
          <w:rPr>
            <w:szCs w:val="22"/>
          </w:rPr>
          <w:t>a representative sample of</w:t>
        </w:r>
      </w:ins>
      <w:r w:rsidR="008132B6" w:rsidRPr="00EE5484">
        <w:rPr>
          <w:szCs w:val="22"/>
        </w:rPr>
        <w:t xml:space="preserve"> Class </w:t>
      </w:r>
      <w:r w:rsidR="003A4B75" w:rsidRPr="00EE5484">
        <w:rPr>
          <w:szCs w:val="22"/>
        </w:rPr>
        <w:t xml:space="preserve">1 and </w:t>
      </w:r>
      <w:r w:rsidR="000500C7">
        <w:rPr>
          <w:szCs w:val="22"/>
        </w:rPr>
        <w:t xml:space="preserve">Class </w:t>
      </w:r>
      <w:r w:rsidR="008132B6" w:rsidRPr="00EE5484">
        <w:rPr>
          <w:szCs w:val="22"/>
        </w:rPr>
        <w:t>2 system</w:t>
      </w:r>
      <w:ins w:id="20" w:author="Mitchell, Matthew" w:date="2019-09-04T14:06:00Z">
        <w:r w:rsidR="00AF0128">
          <w:rPr>
            <w:szCs w:val="22"/>
          </w:rPr>
          <w:t xml:space="preserve"> piping</w:t>
        </w:r>
      </w:ins>
      <w:r w:rsidR="008132B6" w:rsidRPr="00EE5484">
        <w:rPr>
          <w:szCs w:val="22"/>
        </w:rPr>
        <w:t>, conduct a detailed review of the drawings and</w:t>
      </w:r>
      <w:r w:rsidR="00333A3E">
        <w:rPr>
          <w:szCs w:val="22"/>
        </w:rPr>
        <w:t xml:space="preserve"> </w:t>
      </w:r>
      <w:r w:rsidR="000743A6">
        <w:rPr>
          <w:szCs w:val="22"/>
        </w:rPr>
        <w:t xml:space="preserve">walkdown </w:t>
      </w:r>
      <w:r w:rsidR="008132B6" w:rsidRPr="00EE5484">
        <w:rPr>
          <w:szCs w:val="22"/>
        </w:rPr>
        <w:t>the system, ensur</w:t>
      </w:r>
      <w:r w:rsidR="00552621" w:rsidRPr="00EE5484">
        <w:rPr>
          <w:szCs w:val="22"/>
        </w:rPr>
        <w:t>e</w:t>
      </w:r>
      <w:r w:rsidR="008132B6" w:rsidRPr="00EE5484">
        <w:rPr>
          <w:szCs w:val="22"/>
        </w:rPr>
        <w:t xml:space="preserve"> </w:t>
      </w:r>
      <w:r w:rsidR="005D0C29">
        <w:rPr>
          <w:szCs w:val="22"/>
        </w:rPr>
        <w:t xml:space="preserve">that </w:t>
      </w:r>
      <w:r w:rsidR="008132B6" w:rsidRPr="00EE5484">
        <w:rPr>
          <w:szCs w:val="22"/>
        </w:rPr>
        <w:t xml:space="preserve">all welds are depicted, and evaluate a selection of the components to ascertain accessibility and clearances for future </w:t>
      </w:r>
      <w:ins w:id="21" w:author="Butler, Rhonda" w:date="2019-09-11T08:08:00Z">
        <w:r w:rsidR="00471652">
          <w:rPr>
            <w:szCs w:val="22"/>
          </w:rPr>
          <w:t>ISI</w:t>
        </w:r>
      </w:ins>
      <w:r w:rsidR="008132B6" w:rsidRPr="00EE5484">
        <w:rPr>
          <w:szCs w:val="22"/>
        </w:rPr>
        <w:t xml:space="preserve">s.  </w:t>
      </w:r>
      <w:r w:rsidR="00A1595D" w:rsidRPr="00EE5484">
        <w:rPr>
          <w:szCs w:val="22"/>
        </w:rPr>
        <w:t>Determine if construction modifications</w:t>
      </w:r>
      <w:r w:rsidR="00F2347B">
        <w:rPr>
          <w:szCs w:val="22"/>
        </w:rPr>
        <w:t xml:space="preserve"> </w:t>
      </w:r>
      <w:r w:rsidR="00A1595D" w:rsidRPr="00EE5484">
        <w:rPr>
          <w:szCs w:val="22"/>
        </w:rPr>
        <w:t xml:space="preserve">have added welds, if so, have these welds been added to the PSI/ISI scope. </w:t>
      </w:r>
    </w:p>
    <w:p w14:paraId="7E67BC94"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6CBA7CD0" w14:textId="77777777" w:rsidR="008132B6" w:rsidRDefault="0010728E" w:rsidP="009D73AD">
      <w:pPr>
        <w:pStyle w:val="Lettered"/>
        <w:tabs>
          <w:tab w:val="clear" w:pos="6926"/>
        </w:tabs>
        <w:jc w:val="left"/>
        <w:rPr>
          <w:szCs w:val="22"/>
        </w:rPr>
      </w:pPr>
      <w:r w:rsidRPr="00EE5484">
        <w:rPr>
          <w:szCs w:val="22"/>
        </w:rPr>
        <w:tab/>
      </w:r>
      <w:r w:rsidR="008A1233">
        <w:rPr>
          <w:szCs w:val="22"/>
        </w:rPr>
        <w:t>e</w:t>
      </w:r>
      <w:r w:rsidR="003E3FE9" w:rsidRPr="00EE5484">
        <w:rPr>
          <w:szCs w:val="22"/>
        </w:rPr>
        <w:t>.</w:t>
      </w:r>
      <w:r w:rsidR="003E3FE9" w:rsidRPr="00EE5484">
        <w:rPr>
          <w:szCs w:val="22"/>
        </w:rPr>
        <w:tab/>
      </w:r>
      <w:r w:rsidR="008132B6" w:rsidRPr="00EE5484">
        <w:rPr>
          <w:szCs w:val="22"/>
        </w:rPr>
        <w:t xml:space="preserve">Obtain drawings for </w:t>
      </w:r>
      <w:r w:rsidR="006853A6">
        <w:rPr>
          <w:szCs w:val="22"/>
        </w:rPr>
        <w:t>a minimum of</w:t>
      </w:r>
      <w:r w:rsidR="00AD7361">
        <w:rPr>
          <w:szCs w:val="22"/>
        </w:rPr>
        <w:t xml:space="preserve"> </w:t>
      </w:r>
      <w:r w:rsidR="008132B6" w:rsidRPr="00EE5484">
        <w:rPr>
          <w:szCs w:val="22"/>
        </w:rPr>
        <w:t xml:space="preserve">ten ASME Code Class 3 </w:t>
      </w:r>
      <w:r w:rsidR="00DF42C6" w:rsidRPr="00EE5484">
        <w:rPr>
          <w:szCs w:val="22"/>
        </w:rPr>
        <w:t xml:space="preserve">components </w:t>
      </w:r>
      <w:r w:rsidR="008132B6" w:rsidRPr="00EE5484">
        <w:rPr>
          <w:szCs w:val="22"/>
        </w:rPr>
        <w:t xml:space="preserve">(preferably different types of </w:t>
      </w:r>
      <w:r w:rsidR="00DF42C6" w:rsidRPr="00EE5484">
        <w:rPr>
          <w:szCs w:val="22"/>
        </w:rPr>
        <w:t>components</w:t>
      </w:r>
      <w:r w:rsidR="008132B6" w:rsidRPr="00EE5484">
        <w:rPr>
          <w:szCs w:val="22"/>
        </w:rPr>
        <w:t>), showing the welded attachments.</w:t>
      </w:r>
      <w:r w:rsidR="00237F04" w:rsidRPr="00237F04">
        <w:rPr>
          <w:szCs w:val="22"/>
        </w:rPr>
        <w:t xml:space="preserve"> </w:t>
      </w:r>
      <w:r w:rsidR="00401014">
        <w:rPr>
          <w:szCs w:val="22"/>
        </w:rPr>
        <w:t xml:space="preserve"> </w:t>
      </w:r>
      <w:r w:rsidR="00237F04">
        <w:rPr>
          <w:szCs w:val="22"/>
        </w:rPr>
        <w:t>Using these drawings, perform the following procedure steps:</w:t>
      </w:r>
    </w:p>
    <w:p w14:paraId="49532BED" w14:textId="77777777" w:rsidR="00946DD0" w:rsidRDefault="00946DD0" w:rsidP="009D73AD">
      <w:pPr>
        <w:pStyle w:val="Lettered"/>
        <w:tabs>
          <w:tab w:val="clear" w:pos="6926"/>
        </w:tabs>
        <w:ind w:hanging="536"/>
        <w:jc w:val="left"/>
        <w:rPr>
          <w:szCs w:val="22"/>
        </w:rPr>
      </w:pPr>
    </w:p>
    <w:p w14:paraId="16C90063" w14:textId="77777777" w:rsidR="00800502" w:rsidRDefault="008179D9" w:rsidP="009D73AD">
      <w:pPr>
        <w:pStyle w:val="Numbered"/>
        <w:tabs>
          <w:tab w:val="clear" w:pos="1440"/>
          <w:tab w:val="clear" w:pos="6926"/>
        </w:tabs>
        <w:ind w:left="810" w:firstLine="0"/>
        <w:jc w:val="left"/>
        <w:rPr>
          <w:szCs w:val="22"/>
        </w:rPr>
      </w:pPr>
      <w:r w:rsidRPr="008179D9">
        <w:rPr>
          <w:szCs w:val="22"/>
          <w:u w:val="single"/>
        </w:rPr>
        <w:t>Guidance</w:t>
      </w:r>
      <w:r w:rsidR="00946DD0">
        <w:rPr>
          <w:szCs w:val="22"/>
        </w:rPr>
        <w:t xml:space="preserve">: </w:t>
      </w:r>
      <w:r w:rsidR="00800502">
        <w:rPr>
          <w:szCs w:val="22"/>
        </w:rPr>
        <w:t xml:space="preserve"> </w:t>
      </w:r>
      <w:r w:rsidR="00946DD0">
        <w:rPr>
          <w:szCs w:val="22"/>
        </w:rPr>
        <w:t xml:space="preserve">If the licensee does not use a PSI/ISI database, then </w:t>
      </w:r>
      <w:r w:rsidR="00401014">
        <w:rPr>
          <w:szCs w:val="22"/>
        </w:rPr>
        <w:t xml:space="preserve">the inspectors should perform </w:t>
      </w:r>
      <w:r w:rsidR="00946DD0">
        <w:rPr>
          <w:szCs w:val="22"/>
        </w:rPr>
        <w:t xml:space="preserve">the IP steps that refer to the “database” using whatever document the licensee uses to list the components that are part of the PSI/ISI program. </w:t>
      </w:r>
    </w:p>
    <w:p w14:paraId="38208EE9" w14:textId="77777777" w:rsidR="00800502" w:rsidRDefault="00800502" w:rsidP="009D73AD">
      <w:pPr>
        <w:pStyle w:val="Numbered"/>
        <w:tabs>
          <w:tab w:val="clear" w:pos="1440"/>
          <w:tab w:val="clear" w:pos="6926"/>
        </w:tabs>
        <w:ind w:left="810" w:firstLine="0"/>
        <w:jc w:val="left"/>
        <w:rPr>
          <w:szCs w:val="22"/>
        </w:rPr>
      </w:pPr>
    </w:p>
    <w:p w14:paraId="54175C48" w14:textId="77777777" w:rsidR="008132B6" w:rsidRPr="00EE5484" w:rsidRDefault="00800502" w:rsidP="009D73AD">
      <w:pPr>
        <w:pStyle w:val="Numbered"/>
        <w:tabs>
          <w:tab w:val="clear" w:pos="806"/>
          <w:tab w:val="clear" w:pos="6926"/>
        </w:tabs>
        <w:ind w:hanging="630"/>
        <w:jc w:val="left"/>
        <w:rPr>
          <w:szCs w:val="22"/>
        </w:rPr>
      </w:pPr>
      <w:r>
        <w:rPr>
          <w:szCs w:val="22"/>
        </w:rPr>
        <w:t>1.</w:t>
      </w:r>
      <w:r>
        <w:rPr>
          <w:szCs w:val="22"/>
        </w:rPr>
        <w:tab/>
      </w:r>
      <w:r w:rsidR="0002250D">
        <w:rPr>
          <w:szCs w:val="22"/>
        </w:rPr>
        <w:t>I</w:t>
      </w:r>
      <w:r w:rsidR="0002250D" w:rsidRPr="00EE5484">
        <w:rPr>
          <w:szCs w:val="22"/>
        </w:rPr>
        <w:t>f the components are present on site</w:t>
      </w:r>
      <w:r w:rsidR="0002250D">
        <w:rPr>
          <w:szCs w:val="22"/>
        </w:rPr>
        <w:t>, then</w:t>
      </w:r>
      <w:r w:rsidR="0002250D" w:rsidRPr="00EE5484">
        <w:rPr>
          <w:szCs w:val="22"/>
        </w:rPr>
        <w:t xml:space="preserve"> </w:t>
      </w:r>
      <w:r w:rsidR="0002250D">
        <w:rPr>
          <w:szCs w:val="22"/>
        </w:rPr>
        <w:t>c</w:t>
      </w:r>
      <w:r w:rsidR="008132B6" w:rsidRPr="00EE5484">
        <w:rPr>
          <w:szCs w:val="22"/>
        </w:rPr>
        <w:t xml:space="preserve">onduct a detailed review </w:t>
      </w:r>
      <w:r w:rsidR="0095581D" w:rsidRPr="00EE5484">
        <w:rPr>
          <w:szCs w:val="22"/>
        </w:rPr>
        <w:t xml:space="preserve">of the drawings </w:t>
      </w:r>
      <w:r w:rsidR="008132B6" w:rsidRPr="00EE5484">
        <w:rPr>
          <w:szCs w:val="22"/>
        </w:rPr>
        <w:t xml:space="preserve">and verify the accuracy of the welded attachment details for five of these </w:t>
      </w:r>
      <w:r w:rsidR="00DF42C6" w:rsidRPr="00EE5484">
        <w:rPr>
          <w:szCs w:val="22"/>
        </w:rPr>
        <w:t>components</w:t>
      </w:r>
      <w:r w:rsidR="008132B6" w:rsidRPr="00EE5484">
        <w:rPr>
          <w:szCs w:val="22"/>
        </w:rPr>
        <w:t xml:space="preserve">.  </w:t>
      </w:r>
    </w:p>
    <w:p w14:paraId="1F3C159E"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73502DFF" w14:textId="77777777" w:rsidR="003D176F" w:rsidRDefault="008132B6" w:rsidP="009D73AD">
      <w:pPr>
        <w:pStyle w:val="Numbered"/>
        <w:tabs>
          <w:tab w:val="clear" w:pos="6926"/>
        </w:tabs>
        <w:jc w:val="left"/>
        <w:rPr>
          <w:szCs w:val="22"/>
        </w:rPr>
        <w:sectPr w:rsidR="003D176F" w:rsidSect="003D176F">
          <w:pgSz w:w="12240" w:h="15840"/>
          <w:pgMar w:top="1440" w:right="1440" w:bottom="1440" w:left="1440" w:header="720" w:footer="720" w:gutter="0"/>
          <w:cols w:space="720"/>
          <w:docGrid w:linePitch="326"/>
        </w:sectPr>
      </w:pPr>
      <w:r w:rsidRPr="00EE5484">
        <w:rPr>
          <w:szCs w:val="22"/>
        </w:rPr>
        <w:tab/>
      </w:r>
      <w:r w:rsidR="0010728E" w:rsidRPr="00EE5484">
        <w:rPr>
          <w:szCs w:val="22"/>
        </w:rPr>
        <w:tab/>
      </w:r>
      <w:r w:rsidRPr="00EE5484">
        <w:rPr>
          <w:szCs w:val="22"/>
        </w:rPr>
        <w:t>2.</w:t>
      </w:r>
      <w:r w:rsidRPr="00EE5484">
        <w:rPr>
          <w:szCs w:val="22"/>
        </w:rPr>
        <w:tab/>
        <w:t xml:space="preserve">Identify all the attachment welds that are part of the ASME Code, Section XI </w:t>
      </w:r>
      <w:r w:rsidR="00C65A55" w:rsidRPr="00EE5484">
        <w:rPr>
          <w:szCs w:val="22"/>
        </w:rPr>
        <w:t>PSI/</w:t>
      </w:r>
      <w:r w:rsidRPr="00EE5484">
        <w:rPr>
          <w:szCs w:val="22"/>
        </w:rPr>
        <w:t>ISI scope as identified in the tables of</w:t>
      </w:r>
      <w:r w:rsidR="009D73AD">
        <w:rPr>
          <w:szCs w:val="22"/>
        </w:rPr>
        <w:t xml:space="preserve"> ASM</w:t>
      </w:r>
      <w:r w:rsidR="000743A6">
        <w:rPr>
          <w:szCs w:val="22"/>
        </w:rPr>
        <w:t>E</w:t>
      </w:r>
      <w:r w:rsidR="009D73AD">
        <w:rPr>
          <w:szCs w:val="22"/>
        </w:rPr>
        <w:t>, Section XI,</w:t>
      </w:r>
      <w:r w:rsidRPr="00EE5484">
        <w:rPr>
          <w:szCs w:val="22"/>
        </w:rPr>
        <w:t xml:space="preserve"> IWD-2500 and ensure they are listed within the ISI database.</w:t>
      </w:r>
    </w:p>
    <w:p w14:paraId="3A7699EC" w14:textId="72FBCA9F" w:rsidR="003D176F" w:rsidRDefault="008132B6" w:rsidP="009D73AD">
      <w:pPr>
        <w:pStyle w:val="Numbered"/>
        <w:tabs>
          <w:tab w:val="clear" w:pos="6926"/>
        </w:tabs>
        <w:jc w:val="left"/>
        <w:rPr>
          <w:szCs w:val="22"/>
        </w:rPr>
      </w:pPr>
      <w:r w:rsidRPr="00EE5484">
        <w:rPr>
          <w:szCs w:val="22"/>
        </w:rPr>
        <w:lastRenderedPageBreak/>
        <w:tab/>
      </w:r>
      <w:r w:rsidRPr="00EE5484">
        <w:rPr>
          <w:szCs w:val="22"/>
        </w:rPr>
        <w:tab/>
        <w:t>3.</w:t>
      </w:r>
      <w:r w:rsidRPr="00EE5484">
        <w:rPr>
          <w:szCs w:val="22"/>
        </w:rPr>
        <w:tab/>
        <w:t>Verify that the appropriate number of attachment welds was selected for PSI/ISI examination as required by</w:t>
      </w:r>
      <w:r w:rsidR="009D73AD">
        <w:rPr>
          <w:szCs w:val="22"/>
        </w:rPr>
        <w:t xml:space="preserve"> ASME Code, Section XI,</w:t>
      </w:r>
      <w:r w:rsidRPr="00EE5484">
        <w:rPr>
          <w:szCs w:val="22"/>
        </w:rPr>
        <w:t xml:space="preserve"> </w:t>
      </w:r>
      <w:r w:rsidR="00C65A55" w:rsidRPr="00EE5484">
        <w:rPr>
          <w:szCs w:val="22"/>
        </w:rPr>
        <w:t xml:space="preserve">IWD-2200 and are identified in </w:t>
      </w:r>
      <w:r w:rsidRPr="00EE5484">
        <w:rPr>
          <w:szCs w:val="22"/>
        </w:rPr>
        <w:t xml:space="preserve">the table of IWD-2500.  </w:t>
      </w:r>
    </w:p>
    <w:p w14:paraId="40993870" w14:textId="77777777" w:rsidR="003D176F" w:rsidRDefault="003D176F" w:rsidP="009D73AD">
      <w:pPr>
        <w:pStyle w:val="Numbered"/>
        <w:tabs>
          <w:tab w:val="clear" w:pos="6926"/>
        </w:tabs>
        <w:jc w:val="left"/>
        <w:rPr>
          <w:szCs w:val="22"/>
        </w:rPr>
      </w:pPr>
    </w:p>
    <w:p w14:paraId="234C0FA2" w14:textId="63151294" w:rsidR="00B7688C" w:rsidRDefault="008132B6" w:rsidP="009D73AD">
      <w:pPr>
        <w:pStyle w:val="Numbered"/>
        <w:tabs>
          <w:tab w:val="clear" w:pos="6926"/>
        </w:tabs>
        <w:jc w:val="left"/>
        <w:rPr>
          <w:szCs w:val="22"/>
        </w:rPr>
      </w:pPr>
      <w:r w:rsidRPr="00EE5484">
        <w:rPr>
          <w:szCs w:val="22"/>
        </w:rPr>
        <w:tab/>
      </w:r>
      <w:r w:rsidR="0010728E" w:rsidRPr="00EE5484">
        <w:rPr>
          <w:szCs w:val="22"/>
        </w:rPr>
        <w:tab/>
      </w:r>
      <w:r w:rsidRPr="00EE5484">
        <w:rPr>
          <w:szCs w:val="22"/>
        </w:rPr>
        <w:t xml:space="preserve">4. </w:t>
      </w:r>
      <w:r w:rsidRPr="00EE5484">
        <w:rPr>
          <w:szCs w:val="22"/>
        </w:rPr>
        <w:tab/>
      </w:r>
      <w:r w:rsidRPr="00DF1E2C">
        <w:rPr>
          <w:szCs w:val="22"/>
        </w:rPr>
        <w:t xml:space="preserve">Verify that </w:t>
      </w:r>
      <w:ins w:id="22" w:author="Webb, Michael" w:date="2020-02-10T09:54:00Z">
        <w:r w:rsidR="00CF7AA6">
          <w:rPr>
            <w:szCs w:val="22"/>
          </w:rPr>
          <w:t xml:space="preserve">the database identifies </w:t>
        </w:r>
      </w:ins>
      <w:r w:rsidRPr="00DF1E2C">
        <w:rPr>
          <w:szCs w:val="22"/>
        </w:rPr>
        <w:t xml:space="preserve">the proper </w:t>
      </w:r>
      <w:r w:rsidR="00C65A55" w:rsidRPr="00DF1E2C">
        <w:rPr>
          <w:szCs w:val="22"/>
        </w:rPr>
        <w:t>PSI/</w:t>
      </w:r>
      <w:r w:rsidRPr="00DF1E2C">
        <w:rPr>
          <w:szCs w:val="22"/>
        </w:rPr>
        <w:t xml:space="preserve">ISI examination for Class 3 </w:t>
      </w:r>
      <w:r w:rsidR="00DF42C6" w:rsidRPr="00DF1E2C">
        <w:rPr>
          <w:szCs w:val="22"/>
        </w:rPr>
        <w:t>components</w:t>
      </w:r>
      <w:r w:rsidRPr="00EE5484">
        <w:rPr>
          <w:szCs w:val="22"/>
        </w:rPr>
        <w:t>.</w:t>
      </w:r>
    </w:p>
    <w:p w14:paraId="38008202" w14:textId="77777777" w:rsidR="00B7688C" w:rsidRPr="00EE5484" w:rsidRDefault="00B7688C"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06885D7F" w14:textId="77777777" w:rsidR="008132B6" w:rsidRDefault="008132B6" w:rsidP="009D73AD">
      <w:pPr>
        <w:pStyle w:val="Lettered"/>
        <w:tabs>
          <w:tab w:val="clear" w:pos="6926"/>
        </w:tabs>
        <w:jc w:val="left"/>
        <w:rPr>
          <w:szCs w:val="22"/>
        </w:rPr>
      </w:pPr>
      <w:r w:rsidRPr="00EE5484">
        <w:rPr>
          <w:szCs w:val="22"/>
        </w:rPr>
        <w:tab/>
      </w:r>
      <w:r w:rsidR="008A1233">
        <w:rPr>
          <w:szCs w:val="22"/>
        </w:rPr>
        <w:t>f</w:t>
      </w:r>
      <w:r w:rsidRPr="00EE5484">
        <w:rPr>
          <w:szCs w:val="22"/>
        </w:rPr>
        <w:t>.</w:t>
      </w:r>
      <w:r w:rsidRPr="00EE5484">
        <w:rPr>
          <w:szCs w:val="22"/>
        </w:rPr>
        <w:tab/>
        <w:t xml:space="preserve">Obtain a listing of all ASME Class 1, 2, and 3 </w:t>
      </w:r>
      <w:r w:rsidR="000978D2" w:rsidRPr="00EE5484">
        <w:rPr>
          <w:szCs w:val="22"/>
        </w:rPr>
        <w:t xml:space="preserve">piping and component </w:t>
      </w:r>
      <w:r w:rsidRPr="00EE5484">
        <w:rPr>
          <w:szCs w:val="22"/>
        </w:rPr>
        <w:t>supports in the PSI/ISI database.  Obtain</w:t>
      </w:r>
      <w:ins w:id="23" w:author="Lerch, Andrew" w:date="2019-08-09T15:21:00Z">
        <w:r w:rsidR="00962F5C">
          <w:rPr>
            <w:szCs w:val="22"/>
          </w:rPr>
          <w:t xml:space="preserve"> a</w:t>
        </w:r>
      </w:ins>
      <w:r w:rsidR="002309F4">
        <w:rPr>
          <w:szCs w:val="22"/>
        </w:rPr>
        <w:t xml:space="preserve"> </w:t>
      </w:r>
      <w:ins w:id="24" w:author="Mitchell, Matthew" w:date="2019-08-15T14:01:00Z">
        <w:r w:rsidR="002309F4">
          <w:rPr>
            <w:szCs w:val="22"/>
          </w:rPr>
          <w:t xml:space="preserve">representative </w:t>
        </w:r>
      </w:ins>
      <w:ins w:id="25" w:author="Lerch, Andrew" w:date="2019-08-09T15:21:00Z">
        <w:r w:rsidR="00962F5C">
          <w:rPr>
            <w:szCs w:val="22"/>
          </w:rPr>
          <w:t xml:space="preserve">sample of </w:t>
        </w:r>
      </w:ins>
      <w:r w:rsidRPr="00EE5484">
        <w:rPr>
          <w:szCs w:val="22"/>
        </w:rPr>
        <w:t>isometric drawings from ASME Class 1, 2, and 3 systems that show pipe sup</w:t>
      </w:r>
      <w:r w:rsidR="00AA606A" w:rsidRPr="00EE5484">
        <w:rPr>
          <w:szCs w:val="22"/>
        </w:rPr>
        <w:t>port designation and location</w:t>
      </w:r>
      <w:r w:rsidR="00237F04">
        <w:rPr>
          <w:szCs w:val="22"/>
        </w:rPr>
        <w:t xml:space="preserve">. </w:t>
      </w:r>
      <w:r w:rsidR="00401014">
        <w:rPr>
          <w:szCs w:val="22"/>
        </w:rPr>
        <w:t xml:space="preserve"> </w:t>
      </w:r>
      <w:r w:rsidR="00237F04">
        <w:rPr>
          <w:szCs w:val="22"/>
        </w:rPr>
        <w:t>Using these drawings and the PSI/ISI database, perform the following procedure steps:</w:t>
      </w:r>
    </w:p>
    <w:p w14:paraId="387791A7" w14:textId="77777777" w:rsidR="001E75C3" w:rsidRDefault="001E75C3" w:rsidP="009D73AD">
      <w:pPr>
        <w:pStyle w:val="Lettered"/>
        <w:tabs>
          <w:tab w:val="clear" w:pos="6926"/>
        </w:tabs>
        <w:ind w:firstLine="4"/>
        <w:jc w:val="left"/>
        <w:rPr>
          <w:szCs w:val="22"/>
          <w:u w:val="single"/>
        </w:rPr>
      </w:pPr>
    </w:p>
    <w:p w14:paraId="5E1B7634" w14:textId="77777777" w:rsidR="00946DD0" w:rsidRPr="00EE5484" w:rsidRDefault="008179D9" w:rsidP="009D73AD">
      <w:pPr>
        <w:pStyle w:val="Lettered"/>
        <w:tabs>
          <w:tab w:val="clear" w:pos="6926"/>
        </w:tabs>
        <w:ind w:firstLine="4"/>
        <w:jc w:val="left"/>
        <w:rPr>
          <w:szCs w:val="22"/>
        </w:rPr>
      </w:pPr>
      <w:r w:rsidRPr="008179D9">
        <w:rPr>
          <w:szCs w:val="22"/>
          <w:u w:val="single"/>
        </w:rPr>
        <w:t>Guidance</w:t>
      </w:r>
      <w:r w:rsidR="00946DD0">
        <w:rPr>
          <w:szCs w:val="22"/>
        </w:rPr>
        <w:t xml:space="preserve">: </w:t>
      </w:r>
      <w:r w:rsidR="00F2347B">
        <w:rPr>
          <w:szCs w:val="22"/>
        </w:rPr>
        <w:t xml:space="preserve"> </w:t>
      </w:r>
      <w:r w:rsidR="00946DD0">
        <w:rPr>
          <w:szCs w:val="22"/>
        </w:rPr>
        <w:t xml:space="preserve">If the licensee does not use a PSI/ISI database, then </w:t>
      </w:r>
      <w:r w:rsidR="00401014">
        <w:rPr>
          <w:szCs w:val="22"/>
        </w:rPr>
        <w:t xml:space="preserve">the inspectors should perform </w:t>
      </w:r>
      <w:r w:rsidR="00946DD0">
        <w:rPr>
          <w:szCs w:val="22"/>
        </w:rPr>
        <w:t xml:space="preserve">the IP steps that refer to the “database” using whatever document the licensee uses to list the components that are part of the PSI/ISI program. </w:t>
      </w:r>
    </w:p>
    <w:p w14:paraId="5E928E1E"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3762FDF3" w14:textId="77777777" w:rsidR="008132B6" w:rsidRDefault="008132B6" w:rsidP="00401014">
      <w:pPr>
        <w:pStyle w:val="Numbered"/>
        <w:numPr>
          <w:ilvl w:val="0"/>
          <w:numId w:val="24"/>
        </w:numPr>
        <w:tabs>
          <w:tab w:val="clear" w:pos="6926"/>
        </w:tabs>
        <w:jc w:val="left"/>
        <w:rPr>
          <w:szCs w:val="22"/>
        </w:rPr>
      </w:pPr>
      <w:r w:rsidRPr="00EE5484">
        <w:rPr>
          <w:szCs w:val="22"/>
        </w:rPr>
        <w:t>Verify that piping</w:t>
      </w:r>
      <w:r w:rsidR="003A4B75" w:rsidRPr="00EE5484">
        <w:rPr>
          <w:szCs w:val="22"/>
        </w:rPr>
        <w:t>/component</w:t>
      </w:r>
      <w:r w:rsidRPr="00EE5484">
        <w:rPr>
          <w:szCs w:val="22"/>
        </w:rPr>
        <w:t xml:space="preserve"> supports on these drawings are contained within the PSI/ISI database.</w:t>
      </w:r>
    </w:p>
    <w:p w14:paraId="6BB52014" w14:textId="77777777" w:rsidR="00401014" w:rsidRPr="00EE5484" w:rsidRDefault="00401014" w:rsidP="00401014">
      <w:pPr>
        <w:pStyle w:val="Numbered"/>
        <w:tabs>
          <w:tab w:val="clear" w:pos="6926"/>
        </w:tabs>
        <w:ind w:firstLine="0"/>
        <w:jc w:val="left"/>
        <w:rPr>
          <w:szCs w:val="22"/>
        </w:rPr>
      </w:pPr>
    </w:p>
    <w:p w14:paraId="1E9C8013" w14:textId="77777777" w:rsidR="008132B6" w:rsidRPr="00C51467"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left"/>
      </w:pPr>
      <w:r w:rsidRPr="00EE5484">
        <w:tab/>
      </w:r>
      <w:r w:rsidRPr="00EE5484">
        <w:tab/>
      </w:r>
      <w:r w:rsidRPr="00C51467">
        <w:t>2.</w:t>
      </w:r>
      <w:r w:rsidRPr="00C51467">
        <w:tab/>
        <w:t>Verify that the proper inspections are specified for piping</w:t>
      </w:r>
      <w:r w:rsidR="003A4B75" w:rsidRPr="00C51467">
        <w:t>/component</w:t>
      </w:r>
      <w:r w:rsidRPr="00C51467">
        <w:t xml:space="preserve"> supports in </w:t>
      </w:r>
      <w:r w:rsidR="00C30063" w:rsidRPr="00C51467">
        <w:t>t</w:t>
      </w:r>
      <w:r w:rsidRPr="00C51467">
        <w:t>he PSI/ISI database</w:t>
      </w:r>
      <w:r w:rsidR="000978D2" w:rsidRPr="00C51467">
        <w:t xml:space="preserve"> in accordance with </w:t>
      </w:r>
      <w:r w:rsidR="000315DD">
        <w:t xml:space="preserve">ASME Code, Section XI, </w:t>
      </w:r>
      <w:r w:rsidR="000978D2" w:rsidRPr="00C51467">
        <w:t>IWF-2500</w:t>
      </w:r>
      <w:r w:rsidRPr="00C51467">
        <w:t>.</w:t>
      </w:r>
    </w:p>
    <w:p w14:paraId="74EA2673" w14:textId="77777777" w:rsidR="00C30063" w:rsidRPr="00EE5484" w:rsidRDefault="00C30063"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55D209E7" w14:textId="77777777" w:rsidR="008132B6" w:rsidRPr="00EE5484" w:rsidRDefault="008132B6" w:rsidP="009D73AD">
      <w:pPr>
        <w:pStyle w:val="Numbered"/>
        <w:tabs>
          <w:tab w:val="clear" w:pos="6926"/>
        </w:tabs>
        <w:jc w:val="left"/>
        <w:rPr>
          <w:szCs w:val="22"/>
        </w:rPr>
      </w:pPr>
      <w:r w:rsidRPr="00EE5484">
        <w:rPr>
          <w:szCs w:val="22"/>
        </w:rPr>
        <w:tab/>
      </w:r>
      <w:r w:rsidR="0010728E" w:rsidRPr="00EE5484">
        <w:rPr>
          <w:szCs w:val="22"/>
        </w:rPr>
        <w:tab/>
      </w:r>
      <w:r w:rsidRPr="00EE5484">
        <w:rPr>
          <w:szCs w:val="22"/>
        </w:rPr>
        <w:t>3.</w:t>
      </w:r>
      <w:r w:rsidRPr="00EE5484">
        <w:rPr>
          <w:szCs w:val="22"/>
        </w:rPr>
        <w:tab/>
        <w:t>During the construction phase, the inspector should field verify (</w:t>
      </w:r>
      <w:r w:rsidR="00401014">
        <w:rPr>
          <w:szCs w:val="22"/>
        </w:rPr>
        <w:t>i.e.,</w:t>
      </w:r>
      <w:r w:rsidR="009A623A">
        <w:rPr>
          <w:szCs w:val="22"/>
        </w:rPr>
        <w:t xml:space="preserve"> </w:t>
      </w:r>
      <w:r w:rsidR="000743A6">
        <w:rPr>
          <w:szCs w:val="22"/>
        </w:rPr>
        <w:t>walkdown</w:t>
      </w:r>
      <w:r w:rsidRPr="00EE5484">
        <w:rPr>
          <w:szCs w:val="22"/>
        </w:rPr>
        <w:t>) the piping isometric drawings and checking the accuracy of the pipe support information.</w:t>
      </w:r>
    </w:p>
    <w:p w14:paraId="75D2D422"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342107CD" w14:textId="3BE47AA6" w:rsidR="00E93BC4" w:rsidRPr="00EE5484" w:rsidRDefault="008132B6" w:rsidP="009D73AD">
      <w:pPr>
        <w:pStyle w:val="Lettered"/>
        <w:tabs>
          <w:tab w:val="clear" w:pos="6926"/>
        </w:tabs>
        <w:jc w:val="left"/>
        <w:rPr>
          <w:szCs w:val="22"/>
        </w:rPr>
      </w:pPr>
      <w:r w:rsidRPr="00EE5484">
        <w:rPr>
          <w:szCs w:val="22"/>
        </w:rPr>
        <w:tab/>
      </w:r>
      <w:r w:rsidR="008A1233">
        <w:rPr>
          <w:szCs w:val="22"/>
        </w:rPr>
        <w:t>g</w:t>
      </w:r>
      <w:r w:rsidRPr="00EE5484">
        <w:rPr>
          <w:szCs w:val="22"/>
        </w:rPr>
        <w:t>.</w:t>
      </w:r>
      <w:r w:rsidRPr="00EE5484">
        <w:rPr>
          <w:szCs w:val="22"/>
        </w:rPr>
        <w:tab/>
      </w:r>
      <w:r w:rsidR="00A8660A">
        <w:rPr>
          <w:szCs w:val="22"/>
        </w:rPr>
        <w:t>On a sampling basis, v</w:t>
      </w:r>
      <w:r w:rsidR="00E93BC4" w:rsidRPr="00EE5484">
        <w:rPr>
          <w:szCs w:val="22"/>
        </w:rPr>
        <w:t>erify that the proper inspections are specified for the containment in the PSI/ISI database</w:t>
      </w:r>
      <w:r w:rsidR="00946DD0">
        <w:rPr>
          <w:szCs w:val="22"/>
        </w:rPr>
        <w:t xml:space="preserve"> or other controlled document</w:t>
      </w:r>
      <w:r w:rsidR="00E93BC4" w:rsidRPr="00EE5484">
        <w:rPr>
          <w:szCs w:val="22"/>
        </w:rPr>
        <w:t xml:space="preserve"> in accordance with </w:t>
      </w:r>
      <w:r w:rsidR="000315DD">
        <w:rPr>
          <w:szCs w:val="22"/>
        </w:rPr>
        <w:t xml:space="preserve">ASME Code, Section XI, </w:t>
      </w:r>
      <w:r w:rsidR="00006DEF">
        <w:rPr>
          <w:szCs w:val="22"/>
        </w:rPr>
        <w:t>IWE/IWL-2500.</w:t>
      </w:r>
    </w:p>
    <w:p w14:paraId="7235093A" w14:textId="77777777" w:rsidR="00E93BC4" w:rsidRPr="00EE5484" w:rsidRDefault="00E93BC4" w:rsidP="00401014">
      <w:pPr>
        <w:pStyle w:val="Lettered"/>
        <w:tabs>
          <w:tab w:val="clear" w:pos="6926"/>
        </w:tabs>
        <w:jc w:val="left"/>
        <w:rPr>
          <w:szCs w:val="22"/>
        </w:rPr>
      </w:pPr>
    </w:p>
    <w:p w14:paraId="77AFFA64" w14:textId="77777777" w:rsidR="003E3FE9" w:rsidRPr="00EE5484" w:rsidRDefault="008A1233" w:rsidP="00401014">
      <w:pPr>
        <w:ind w:left="810" w:hanging="540"/>
        <w:jc w:val="left"/>
      </w:pPr>
      <w:r>
        <w:t>h</w:t>
      </w:r>
      <w:r w:rsidR="00E93BC4" w:rsidRPr="00EE5484">
        <w:t>.</w:t>
      </w:r>
      <w:r w:rsidR="00E93BC4" w:rsidRPr="00EE5484">
        <w:tab/>
      </w:r>
      <w:r w:rsidR="003E3FE9" w:rsidRPr="00EE5484">
        <w:t xml:space="preserve">Verify that the augmented inspections described in the </w:t>
      </w:r>
      <w:ins w:id="26" w:author="Butler, Rhonda" w:date="2019-09-11T08:40:00Z">
        <w:r w:rsidR="00F2347B">
          <w:t>Final Safety Analysis</w:t>
        </w:r>
      </w:ins>
      <w:ins w:id="27" w:author="Butler, Rhonda" w:date="2019-09-11T08:41:00Z">
        <w:r w:rsidR="00F2347B">
          <w:t xml:space="preserve"> Report (</w:t>
        </w:r>
      </w:ins>
      <w:r w:rsidR="003E3FE9" w:rsidRPr="00EE5484">
        <w:t>FSAR</w:t>
      </w:r>
      <w:ins w:id="28" w:author="Butler, Rhonda" w:date="2019-09-11T08:41:00Z">
        <w:r w:rsidR="00F2347B">
          <w:t>)</w:t>
        </w:r>
      </w:ins>
      <w:r w:rsidR="003E3FE9" w:rsidRPr="00EE5484">
        <w:t xml:space="preserve"> or other licensee commitments have been included in the </w:t>
      </w:r>
      <w:r w:rsidR="00237F04">
        <w:t>PSI/</w:t>
      </w:r>
      <w:r w:rsidR="003E3FE9" w:rsidRPr="00EE5484">
        <w:t>ISI program</w:t>
      </w:r>
      <w:r w:rsidR="00A8660A">
        <w:t xml:space="preserve"> or some other program document</w:t>
      </w:r>
      <w:r w:rsidR="003E3FE9" w:rsidRPr="00EE5484">
        <w:t xml:space="preserve">. </w:t>
      </w:r>
    </w:p>
    <w:p w14:paraId="3525C624" w14:textId="77777777" w:rsidR="003E3FE9" w:rsidRPr="00EE5484" w:rsidRDefault="003E3FE9" w:rsidP="00401014">
      <w:pPr>
        <w:jc w:val="left"/>
      </w:pPr>
    </w:p>
    <w:p w14:paraId="052F17A4" w14:textId="77777777" w:rsidR="0042143D" w:rsidRDefault="008179D9" w:rsidP="00401014">
      <w:pPr>
        <w:ind w:left="810"/>
        <w:jc w:val="left"/>
      </w:pPr>
      <w:r w:rsidRPr="00EE5484">
        <w:rPr>
          <w:u w:val="single"/>
        </w:rPr>
        <w:t>Guidance</w:t>
      </w:r>
      <w:r w:rsidR="00F31FBF">
        <w:t xml:space="preserve">:  </w:t>
      </w:r>
      <w:r w:rsidR="004D503D">
        <w:t xml:space="preserve">At the time of the inspection, the augmented </w:t>
      </w:r>
      <w:r w:rsidR="00B308DA" w:rsidRPr="004D503D">
        <w:t xml:space="preserve">inspections identified below </w:t>
      </w:r>
      <w:r w:rsidR="004D503D">
        <w:t>may not be an all-</w:t>
      </w:r>
      <w:r w:rsidR="00B308DA" w:rsidRPr="004D503D">
        <w:t>inclusive list.</w:t>
      </w:r>
      <w:r w:rsidR="000743A6">
        <w:t xml:space="preserve">  </w:t>
      </w:r>
      <w:r w:rsidR="004D503D" w:rsidRPr="004D503D">
        <w:t xml:space="preserve">Therefore, the </w:t>
      </w:r>
      <w:r w:rsidR="00B308DA" w:rsidRPr="004D503D">
        <w:t xml:space="preserve">inspector should </w:t>
      </w:r>
      <w:r w:rsidR="00B308DA">
        <w:t xml:space="preserve">review the </w:t>
      </w:r>
      <w:r w:rsidR="004D503D">
        <w:t>FSAR to verify</w:t>
      </w:r>
      <w:r w:rsidR="00B308DA">
        <w:t xml:space="preserve"> that </w:t>
      </w:r>
      <w:r w:rsidR="004D503D">
        <w:t>the ISI program has been augmented as described.</w:t>
      </w:r>
      <w:r w:rsidR="00B308DA">
        <w:t xml:space="preserve"> </w:t>
      </w:r>
    </w:p>
    <w:p w14:paraId="7AAAA9C5" w14:textId="77777777" w:rsidR="0042143D" w:rsidRDefault="0042143D" w:rsidP="00401014">
      <w:pPr>
        <w:ind w:left="810"/>
        <w:jc w:val="left"/>
      </w:pPr>
    </w:p>
    <w:p w14:paraId="003FD771" w14:textId="77777777" w:rsidR="00F31837" w:rsidRDefault="00F31837" w:rsidP="00F31837">
      <w:pPr>
        <w:pStyle w:val="Numbered"/>
        <w:numPr>
          <w:ilvl w:val="0"/>
          <w:numId w:val="25"/>
        </w:numPr>
        <w:tabs>
          <w:tab w:val="clear" w:pos="6926"/>
        </w:tabs>
        <w:jc w:val="left"/>
        <w:rPr>
          <w:szCs w:val="22"/>
        </w:rPr>
      </w:pPr>
      <w:r w:rsidRPr="00F31837">
        <w:rPr>
          <w:szCs w:val="22"/>
          <w:u w:val="single"/>
        </w:rPr>
        <w:t>All Licensees:</w:t>
      </w:r>
      <w:r>
        <w:rPr>
          <w:szCs w:val="22"/>
        </w:rPr>
        <w:t xml:space="preserve">  The ISI program of all plants shall be augmented to include a 100% volumetric examination</w:t>
      </w:r>
      <w:ins w:id="29" w:author="Mitchell, Matthew" w:date="2019-09-04T14:39:00Z">
        <w:r w:rsidR="00421FB8">
          <w:rPr>
            <w:szCs w:val="22"/>
          </w:rPr>
          <w:t xml:space="preserve"> of the ASME Code required inspection volume</w:t>
        </w:r>
      </w:ins>
      <w:r>
        <w:rPr>
          <w:szCs w:val="22"/>
        </w:rPr>
        <w:t xml:space="preserve"> of all pipe welds in high-energy piping in containment penetration areas (i.e., the break exclusion region/zone) during each inspection interval as defined in ASME Code, Section XI, IWA-2400.  The break exclusion region/zone and affected piping subject to this augmented inservice examination is defined in FSAR Section 3.6.2</w:t>
      </w:r>
      <w:r w:rsidR="006A7F15">
        <w:rPr>
          <w:szCs w:val="22"/>
        </w:rPr>
        <w:t>.</w:t>
      </w:r>
      <w:r w:rsidR="004B619B">
        <w:rPr>
          <w:szCs w:val="22"/>
        </w:rPr>
        <w:t xml:space="preserve"> </w:t>
      </w:r>
      <w:ins w:id="30" w:author="Mitchell, Matthew" w:date="2019-08-15T14:10:00Z">
        <w:r w:rsidR="006A7F15">
          <w:rPr>
            <w:szCs w:val="22"/>
          </w:rPr>
          <w:t xml:space="preserve"> S</w:t>
        </w:r>
      </w:ins>
      <w:ins w:id="31" w:author="Lerch, Andrew" w:date="2019-08-09T15:21:00Z">
        <w:r w:rsidR="00F00876">
          <w:rPr>
            <w:szCs w:val="22"/>
          </w:rPr>
          <w:t xml:space="preserve">elect a </w:t>
        </w:r>
      </w:ins>
      <w:ins w:id="32" w:author="Mitchell, Matthew" w:date="2019-08-15T14:10:00Z">
        <w:r w:rsidR="006A7F15">
          <w:rPr>
            <w:szCs w:val="22"/>
          </w:rPr>
          <w:t xml:space="preserve">representative </w:t>
        </w:r>
      </w:ins>
      <w:ins w:id="33" w:author="Lerch, Andrew" w:date="2019-08-09T15:21:00Z">
        <w:r w:rsidR="00F00876">
          <w:rPr>
            <w:szCs w:val="22"/>
          </w:rPr>
          <w:t xml:space="preserve">sample of supports to </w:t>
        </w:r>
      </w:ins>
      <w:r w:rsidR="004B619B">
        <w:rPr>
          <w:szCs w:val="22"/>
        </w:rPr>
        <w:t>v</w:t>
      </w:r>
      <w:r w:rsidRPr="00EE5484">
        <w:rPr>
          <w:szCs w:val="22"/>
        </w:rPr>
        <w:t>erify that piping/component supports on these drawings are contained within the PSI/ISI database.</w:t>
      </w:r>
    </w:p>
    <w:p w14:paraId="2C38BAAE" w14:textId="77777777" w:rsidR="00F31837" w:rsidRDefault="00F31837" w:rsidP="00F31837">
      <w:pPr>
        <w:pStyle w:val="Numbered"/>
        <w:tabs>
          <w:tab w:val="clear" w:pos="6926"/>
        </w:tabs>
        <w:ind w:firstLine="0"/>
        <w:jc w:val="left"/>
        <w:rPr>
          <w:szCs w:val="22"/>
        </w:rPr>
      </w:pPr>
    </w:p>
    <w:p w14:paraId="7853ED32" w14:textId="77777777" w:rsidR="003D176F" w:rsidRDefault="00F31837" w:rsidP="00F31837">
      <w:pPr>
        <w:pStyle w:val="ListParagraph"/>
        <w:spacing w:after="0" w:line="240" w:lineRule="auto"/>
        <w:ind w:left="1440"/>
        <w:rPr>
          <w:rFonts w:ascii="Arial" w:hAnsi="Arial" w:cs="Arial"/>
        </w:rPr>
        <w:sectPr w:rsidR="003D176F" w:rsidSect="003D176F">
          <w:pgSz w:w="12240" w:h="15840"/>
          <w:pgMar w:top="1440" w:right="1440" w:bottom="1440" w:left="1440" w:header="720" w:footer="720" w:gutter="0"/>
          <w:cols w:space="720"/>
          <w:docGrid w:linePitch="326"/>
        </w:sectPr>
      </w:pPr>
      <w:r w:rsidRPr="004C1EE4">
        <w:rPr>
          <w:rFonts w:ascii="Arial" w:hAnsi="Arial" w:cs="Arial"/>
        </w:rPr>
        <w:t>Class 2 piping welds in the area</w:t>
      </w:r>
      <w:r>
        <w:rPr>
          <w:rFonts w:ascii="Arial" w:hAnsi="Arial" w:cs="Arial"/>
        </w:rPr>
        <w:t xml:space="preserve"> </w:t>
      </w:r>
      <w:r w:rsidRPr="004C1EE4">
        <w:rPr>
          <w:rFonts w:ascii="Arial" w:hAnsi="Arial" w:cs="Arial"/>
        </w:rPr>
        <w:t xml:space="preserve">from </w:t>
      </w:r>
      <w:r w:rsidR="009A623A">
        <w:rPr>
          <w:rFonts w:ascii="Arial" w:hAnsi="Arial" w:cs="Arial"/>
        </w:rPr>
        <w:t xml:space="preserve">the </w:t>
      </w:r>
      <w:r w:rsidRPr="004C1EE4">
        <w:rPr>
          <w:rFonts w:ascii="Arial" w:hAnsi="Arial" w:cs="Arial"/>
        </w:rPr>
        <w:t xml:space="preserve">containment wall to and including the inboard or outboard isolation valves shall be defined in accordance with </w:t>
      </w:r>
    </w:p>
    <w:p w14:paraId="175E7AA2" w14:textId="5116F222" w:rsidR="00F31837" w:rsidRDefault="00F31837" w:rsidP="00F31837">
      <w:pPr>
        <w:pStyle w:val="ListParagraph"/>
        <w:spacing w:after="0" w:line="240" w:lineRule="auto"/>
        <w:ind w:left="1440"/>
        <w:rPr>
          <w:rFonts w:ascii="Arial" w:hAnsi="Arial" w:cs="Arial"/>
        </w:rPr>
      </w:pPr>
      <w:r w:rsidRPr="004C1EE4">
        <w:rPr>
          <w:rFonts w:ascii="Arial" w:hAnsi="Arial" w:cs="Arial"/>
        </w:rPr>
        <w:lastRenderedPageBreak/>
        <w:t>Examination Categories C-F and C-G, Table IWC-2520-1, “Examination Categories,” Section XI, ASME B&amp;PV Code</w:t>
      </w:r>
      <w:r>
        <w:rPr>
          <w:rFonts w:ascii="Arial" w:hAnsi="Arial" w:cs="Arial"/>
        </w:rPr>
        <w:t xml:space="preserve">.  </w:t>
      </w:r>
    </w:p>
    <w:p w14:paraId="1E935D6A" w14:textId="77777777" w:rsidR="00F31837" w:rsidRPr="00EE5484" w:rsidRDefault="00F31837" w:rsidP="00F31837">
      <w:pPr>
        <w:pStyle w:val="Numbered"/>
        <w:tabs>
          <w:tab w:val="clear" w:pos="6926"/>
        </w:tabs>
        <w:ind w:firstLine="0"/>
        <w:jc w:val="left"/>
        <w:rPr>
          <w:szCs w:val="22"/>
        </w:rPr>
      </w:pPr>
    </w:p>
    <w:p w14:paraId="3F3B819A" w14:textId="77777777" w:rsidR="00F80995" w:rsidRDefault="00F31837" w:rsidP="00F31837">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rPr>
      </w:pPr>
      <w:r w:rsidRPr="00F31837">
        <w:rPr>
          <w:rFonts w:ascii="Arial" w:hAnsi="Arial" w:cs="Arial"/>
          <w:u w:val="single"/>
        </w:rPr>
        <w:t>Pressurized Water Reactors</w:t>
      </w:r>
      <w:r w:rsidRPr="00F31837">
        <w:rPr>
          <w:rFonts w:ascii="Arial" w:hAnsi="Arial" w:cs="Arial"/>
        </w:rPr>
        <w:t xml:space="preserve">: </w:t>
      </w:r>
      <w:r w:rsidR="009A623A">
        <w:rPr>
          <w:rFonts w:ascii="Arial" w:hAnsi="Arial" w:cs="Arial"/>
        </w:rPr>
        <w:t xml:space="preserve"> </w:t>
      </w:r>
      <w:r w:rsidRPr="00F31837">
        <w:rPr>
          <w:rFonts w:ascii="Arial" w:hAnsi="Arial" w:cs="Arial"/>
        </w:rPr>
        <w:t>The ISI program for all pressurized water reactors shall be augmented with the inspections required by the following ASME Code Cases:</w:t>
      </w:r>
    </w:p>
    <w:p w14:paraId="7007F046" w14:textId="77777777" w:rsidR="003D176F" w:rsidRDefault="003D176F" w:rsidP="003D17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437CDE5" w14:textId="6AB14185" w:rsidR="00F31837" w:rsidRDefault="00F31837" w:rsidP="00DF1E2C">
      <w:pPr>
        <w:pStyle w:val="ListParagraph"/>
        <w:numPr>
          <w:ilvl w:val="1"/>
          <w:numId w:val="25"/>
        </w:numPr>
        <w:spacing w:after="0" w:line="240" w:lineRule="auto"/>
        <w:rPr>
          <w:rFonts w:ascii="Arial" w:eastAsia="Times New Roman" w:hAnsi="Arial" w:cs="Arial"/>
        </w:rPr>
      </w:pPr>
      <w:r w:rsidRPr="00401014">
        <w:rPr>
          <w:rFonts w:ascii="Arial" w:eastAsia="Times New Roman" w:hAnsi="Arial" w:cs="Arial"/>
        </w:rPr>
        <w:t xml:space="preserve">ASME Code Case N-729-1, entitled “Alternative Examination Requirements for </w:t>
      </w:r>
      <w:ins w:id="34" w:author="Butler, Rhonda" w:date="2019-09-12T07:37:00Z">
        <w:r w:rsidR="00DF1E2C">
          <w:rPr>
            <w:rFonts w:ascii="Arial" w:eastAsia="Times New Roman" w:hAnsi="Arial" w:cs="Arial"/>
          </w:rPr>
          <w:t>[</w:t>
        </w:r>
        <w:r w:rsidR="00DF1E2C" w:rsidRPr="00DF1E2C">
          <w:rPr>
            <w:rFonts w:ascii="Arial" w:eastAsia="Times New Roman" w:hAnsi="Arial" w:cs="Arial"/>
          </w:rPr>
          <w:t>pressurized-water reactor</w:t>
        </w:r>
        <w:r w:rsidR="00DF1E2C">
          <w:rPr>
            <w:rFonts w:ascii="Arial" w:eastAsia="Times New Roman" w:hAnsi="Arial" w:cs="Arial"/>
          </w:rPr>
          <w:t xml:space="preserve">] </w:t>
        </w:r>
      </w:ins>
      <w:r w:rsidRPr="00401014">
        <w:rPr>
          <w:rFonts w:ascii="Arial" w:eastAsia="Times New Roman" w:hAnsi="Arial" w:cs="Arial"/>
        </w:rPr>
        <w:t xml:space="preserve">PWR Reactor Vessel Upper Heads </w:t>
      </w:r>
      <w:proofErr w:type="gramStart"/>
      <w:r w:rsidRPr="00401014">
        <w:rPr>
          <w:rFonts w:ascii="Arial" w:eastAsia="Times New Roman" w:hAnsi="Arial" w:cs="Arial"/>
        </w:rPr>
        <w:t>With</w:t>
      </w:r>
      <w:proofErr w:type="gramEnd"/>
      <w:r w:rsidRPr="00401014">
        <w:rPr>
          <w:rFonts w:ascii="Arial" w:eastAsia="Times New Roman" w:hAnsi="Arial" w:cs="Arial"/>
        </w:rPr>
        <w:t xml:space="preserve"> Nozzles Having Pressure-Retaining Partial-Penetration Welds Section XI, Division 1,” and subject to the conditions of 10 CFR 50.55a (g)(6)(ii)(D)(2) th</w:t>
      </w:r>
      <w:r w:rsidR="004B619B">
        <w:rPr>
          <w:rFonts w:ascii="Arial" w:eastAsia="Times New Roman" w:hAnsi="Arial" w:cs="Arial"/>
        </w:rPr>
        <w:t>r</w:t>
      </w:r>
      <w:r w:rsidRPr="00401014">
        <w:rPr>
          <w:rFonts w:ascii="Arial" w:eastAsia="Times New Roman" w:hAnsi="Arial" w:cs="Arial"/>
        </w:rPr>
        <w:t xml:space="preserve">ough (6). </w:t>
      </w:r>
    </w:p>
    <w:p w14:paraId="4BE2C779" w14:textId="77777777" w:rsidR="00F31837" w:rsidRDefault="00F31837" w:rsidP="00F31837">
      <w:pPr>
        <w:pStyle w:val="ListParagraph"/>
        <w:spacing w:after="0" w:line="240" w:lineRule="auto"/>
        <w:ind w:left="1890"/>
        <w:rPr>
          <w:rFonts w:ascii="Arial" w:eastAsia="Times New Roman" w:hAnsi="Arial" w:cs="Arial"/>
        </w:rPr>
      </w:pPr>
    </w:p>
    <w:p w14:paraId="560B3B68" w14:textId="77777777" w:rsidR="00F31837" w:rsidRDefault="00F31837" w:rsidP="00F3183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1890"/>
        <w:rPr>
          <w:rFonts w:ascii="Arial" w:hAnsi="Arial" w:cs="Arial"/>
        </w:rPr>
      </w:pPr>
      <w:r w:rsidRPr="00401014">
        <w:rPr>
          <w:rFonts w:ascii="Arial" w:eastAsia="Times New Roman" w:hAnsi="Arial" w:cs="Arial"/>
        </w:rPr>
        <w:t xml:space="preserve">ASME Code Case N-722-1, entitled “Additional Examinations for PWR Pressure Retaining Welds in Class 1 Components Fabricated </w:t>
      </w:r>
      <w:proofErr w:type="gramStart"/>
      <w:r w:rsidRPr="00401014">
        <w:rPr>
          <w:rFonts w:ascii="Arial" w:eastAsia="Times New Roman" w:hAnsi="Arial" w:cs="Arial"/>
        </w:rPr>
        <w:t>With</w:t>
      </w:r>
      <w:proofErr w:type="gramEnd"/>
      <w:r w:rsidRPr="00401014">
        <w:rPr>
          <w:rFonts w:ascii="Arial" w:eastAsia="Times New Roman" w:hAnsi="Arial" w:cs="Arial"/>
        </w:rPr>
        <w:t xml:space="preserve"> Alloy 600/82/182 Materials,” and subject to the conditions of 10 CFR 50.55a (g)(6)(ii)(E)(2) through (4).  The inspection requirements of N–722–1 do not apply to components with pressure retaining welds fabricated with Alloy 600/82/182 materials that have been mitigated by weld overlay or stress improvement.</w:t>
      </w:r>
    </w:p>
    <w:p w14:paraId="07F2E571" w14:textId="77777777" w:rsidR="00F31837" w:rsidRDefault="00F31837" w:rsidP="00F3183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1440"/>
        <w:rPr>
          <w:rFonts w:ascii="Arial" w:hAnsi="Arial" w:cs="Arial"/>
        </w:rPr>
      </w:pPr>
    </w:p>
    <w:p w14:paraId="0C58DFAB" w14:textId="1E15C81F" w:rsidR="00F31837" w:rsidRDefault="00F31837" w:rsidP="00F31837">
      <w:pPr>
        <w:pStyle w:val="ListParagraph"/>
        <w:numPr>
          <w:ilvl w:val="1"/>
          <w:numId w:val="25"/>
        </w:numPr>
        <w:spacing w:after="0" w:line="240" w:lineRule="auto"/>
        <w:rPr>
          <w:rFonts w:ascii="Arial" w:eastAsia="Times New Roman" w:hAnsi="Arial" w:cs="Arial"/>
        </w:rPr>
      </w:pPr>
      <w:r>
        <w:rPr>
          <w:rFonts w:ascii="Arial" w:eastAsia="Times New Roman" w:hAnsi="Arial" w:cs="Arial"/>
        </w:rPr>
        <w:t>A</w:t>
      </w:r>
      <w:r w:rsidRPr="00401014">
        <w:rPr>
          <w:rFonts w:ascii="Arial" w:hAnsi="Arial" w:cs="Arial"/>
        </w:rPr>
        <w:t xml:space="preserve">BWR plants: </w:t>
      </w:r>
      <w:r w:rsidR="004B619B">
        <w:rPr>
          <w:rFonts w:ascii="Arial" w:hAnsi="Arial" w:cs="Arial"/>
        </w:rPr>
        <w:t xml:space="preserve"> </w:t>
      </w:r>
      <w:r w:rsidRPr="00401014">
        <w:rPr>
          <w:rFonts w:ascii="Arial" w:hAnsi="Arial" w:cs="Arial"/>
        </w:rPr>
        <w:t xml:space="preserve">The ISI program for licensees that reference the Advanced Boiling Water Reactor design certification shall be augmented to include the </w:t>
      </w:r>
      <w:ins w:id="35" w:author="Butler, Rhonda" w:date="2019-09-11T08:08:00Z">
        <w:r w:rsidR="00471652">
          <w:rPr>
            <w:rFonts w:ascii="Arial" w:hAnsi="Arial" w:cs="Arial"/>
          </w:rPr>
          <w:t>ISI</w:t>
        </w:r>
      </w:ins>
      <w:r w:rsidRPr="00401014">
        <w:rPr>
          <w:rFonts w:ascii="Arial" w:hAnsi="Arial" w:cs="Arial"/>
        </w:rPr>
        <w:t xml:space="preserve"> of feedwater nozzles to address the issues identified in NUREG-0619</w:t>
      </w:r>
      <w:r w:rsidR="00F2347B">
        <w:rPr>
          <w:rFonts w:ascii="Arial" w:hAnsi="Arial" w:cs="Arial"/>
        </w:rPr>
        <w:t>,</w:t>
      </w:r>
      <w:r w:rsidRPr="00401014">
        <w:rPr>
          <w:rFonts w:ascii="Arial" w:hAnsi="Arial" w:cs="Arial"/>
        </w:rPr>
        <w:t xml:space="preserve"> “BWR Feedwater Nozzle and Control Rod Drive Return Line Nozzle Cracking.”  The ISI program should include the inspections desc</w:t>
      </w:r>
      <w:r>
        <w:rPr>
          <w:rFonts w:ascii="Arial" w:hAnsi="Arial" w:cs="Arial"/>
        </w:rPr>
        <w:t>ribed in FSAR Section 19B.2.6, “</w:t>
      </w:r>
      <w:r w:rsidRPr="00401014">
        <w:rPr>
          <w:rFonts w:ascii="Arial" w:hAnsi="Arial" w:cs="Arial"/>
        </w:rPr>
        <w:t>A-10</w:t>
      </w:r>
      <w:r>
        <w:rPr>
          <w:rFonts w:ascii="Arial" w:hAnsi="Arial" w:cs="Arial"/>
        </w:rPr>
        <w:t xml:space="preserve"> BWR Feedwater Nozzle Cracking.”</w:t>
      </w:r>
    </w:p>
    <w:p w14:paraId="48895EC4" w14:textId="77777777" w:rsidR="00F31837" w:rsidRDefault="00F31837" w:rsidP="00F31837">
      <w:pPr>
        <w:pStyle w:val="ListParagraph"/>
        <w:spacing w:after="0" w:line="240" w:lineRule="auto"/>
        <w:ind w:left="1440"/>
        <w:rPr>
          <w:rFonts w:ascii="Arial" w:eastAsia="Times New Roman" w:hAnsi="Arial" w:cs="Arial"/>
        </w:rPr>
      </w:pPr>
    </w:p>
    <w:p w14:paraId="59054F28" w14:textId="77777777" w:rsidR="00F31837" w:rsidRPr="00F31837" w:rsidRDefault="00F31837" w:rsidP="00F31837">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rPr>
      </w:pPr>
      <w:r w:rsidRPr="00401014">
        <w:rPr>
          <w:rFonts w:ascii="Arial" w:hAnsi="Arial" w:cs="Arial"/>
        </w:rPr>
        <w:t xml:space="preserve">AP1000 Plants:  The ISI program for licensees that reference the AP1000 design certification shall be augmented to include the performance of a 100% volumetric examination of the weld build-up on the reactor vessel head for the instrumentation nozzle penetrations (Quickloc) conducted once each inspection interval (reference: </w:t>
      </w:r>
      <w:r w:rsidR="00F2347B">
        <w:rPr>
          <w:rFonts w:ascii="Arial" w:hAnsi="Arial" w:cs="Arial"/>
        </w:rPr>
        <w:t xml:space="preserve"> </w:t>
      </w:r>
      <w:r w:rsidRPr="00401014">
        <w:rPr>
          <w:rFonts w:ascii="Arial" w:hAnsi="Arial" w:cs="Arial"/>
        </w:rPr>
        <w:t>FSAR Section 5.2.4.1).</w:t>
      </w:r>
    </w:p>
    <w:p w14:paraId="3BBA9616" w14:textId="77777777" w:rsidR="0042143D" w:rsidRPr="00F31837" w:rsidRDefault="0042143D" w:rsidP="0042143D"/>
    <w:p w14:paraId="001C9AB2" w14:textId="77777777" w:rsidR="003E3FE9" w:rsidRDefault="008A1233" w:rsidP="009D73AD">
      <w:pPr>
        <w:ind w:left="810" w:hanging="540"/>
        <w:jc w:val="left"/>
      </w:pPr>
      <w:proofErr w:type="spellStart"/>
      <w:r>
        <w:t>i</w:t>
      </w:r>
      <w:proofErr w:type="spellEnd"/>
      <w:r w:rsidR="004C1AEB" w:rsidRPr="00EE5484">
        <w:t>.</w:t>
      </w:r>
      <w:r w:rsidR="004C1AEB" w:rsidRPr="00EE5484">
        <w:tab/>
      </w:r>
      <w:r w:rsidR="00436017" w:rsidRPr="00436017">
        <w:t xml:space="preserve">Verify that the PSI/ISI program for </w:t>
      </w:r>
      <w:r w:rsidR="000C58BD">
        <w:t>SG</w:t>
      </w:r>
      <w:r w:rsidR="00436017" w:rsidRPr="00436017">
        <w:t xml:space="preserve"> tubing complies with the Technical Specifications and is in accordance with the NEI 97-06 “Steam Generator Program Guidelines.”  NEI 97-06 references the Electric Power Research Institute (EPRI) Pressurized Water Reactor Steam Generator Examination Guidelines and other guidelines that make up the EPRI Steam Generator Management Program.</w:t>
      </w:r>
    </w:p>
    <w:p w14:paraId="646743D4" w14:textId="77777777" w:rsidR="00401014" w:rsidRPr="00EE5484" w:rsidRDefault="00401014" w:rsidP="009D73AD">
      <w:pPr>
        <w:ind w:left="810" w:hanging="540"/>
        <w:jc w:val="left"/>
      </w:pPr>
    </w:p>
    <w:p w14:paraId="68A1F973" w14:textId="77777777" w:rsidR="003E3FE9" w:rsidRPr="00EE5484" w:rsidRDefault="008179D9" w:rsidP="009D73AD">
      <w:pPr>
        <w:ind w:left="810"/>
        <w:jc w:val="left"/>
      </w:pPr>
      <w:r w:rsidRPr="00EE5484">
        <w:rPr>
          <w:u w:val="single"/>
        </w:rPr>
        <w:t>Guidance</w:t>
      </w:r>
      <w:r w:rsidR="003E3FE9" w:rsidRPr="00EE5484">
        <w:t xml:space="preserve">: </w:t>
      </w:r>
      <w:r w:rsidR="003D6A3D">
        <w:t xml:space="preserve"> </w:t>
      </w:r>
      <w:r w:rsidR="003E3FE9" w:rsidRPr="00EE5484">
        <w:t xml:space="preserve">Using the </w:t>
      </w:r>
      <w:r w:rsidR="00436017">
        <w:t xml:space="preserve">plant Technical Specifications and </w:t>
      </w:r>
      <w:r w:rsidR="003E3FE9" w:rsidRPr="00EE5484">
        <w:t>EPRI guidance the inspectors should verify the following:</w:t>
      </w:r>
    </w:p>
    <w:p w14:paraId="28EBAC69" w14:textId="77777777" w:rsidR="003E3FE9" w:rsidRPr="00EE5484" w:rsidRDefault="003E3FE9" w:rsidP="009D73AD">
      <w:pPr>
        <w:ind w:left="115" w:firstLine="605"/>
        <w:jc w:val="left"/>
      </w:pPr>
    </w:p>
    <w:p w14:paraId="744206BE" w14:textId="77777777" w:rsidR="00436017" w:rsidRPr="00436017" w:rsidRDefault="00823934" w:rsidP="003D6A3D">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1440" w:hanging="630"/>
        <w:rPr>
          <w:rFonts w:ascii="Arial" w:hAnsi="Arial" w:cs="Arial"/>
        </w:rPr>
      </w:pPr>
      <w:r>
        <w:rPr>
          <w:rFonts w:ascii="Arial" w:hAnsi="Arial" w:cs="Arial"/>
        </w:rPr>
        <w:t>PSI of SG tubes</w:t>
      </w:r>
      <w:r w:rsidR="00436017" w:rsidRPr="00436017">
        <w:rPr>
          <w:rFonts w:ascii="Arial" w:hAnsi="Arial" w:cs="Arial"/>
        </w:rPr>
        <w:t xml:space="preserve"> and tu</w:t>
      </w:r>
      <w:r w:rsidR="000C58BD">
        <w:rPr>
          <w:rFonts w:ascii="Arial" w:hAnsi="Arial" w:cs="Arial"/>
        </w:rPr>
        <w:t>be plugs is in accordance with S</w:t>
      </w:r>
      <w:r w:rsidR="00436017" w:rsidRPr="00436017">
        <w:rPr>
          <w:rFonts w:ascii="Arial" w:hAnsi="Arial" w:cs="Arial"/>
        </w:rPr>
        <w:t>ection 3.2 of the EPRI PWR Steam Generator Examination Guidelines report.</w:t>
      </w:r>
    </w:p>
    <w:p w14:paraId="2409959F" w14:textId="77777777" w:rsidR="00436017" w:rsidRPr="00436017" w:rsidRDefault="00436017"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270"/>
        <w:jc w:val="left"/>
        <w:rPr>
          <w:rFonts w:eastAsiaTheme="minorHAnsi"/>
        </w:rPr>
      </w:pPr>
    </w:p>
    <w:p w14:paraId="2657B057" w14:textId="77777777" w:rsidR="003D176F" w:rsidRDefault="00436017" w:rsidP="003D6A3D">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1440" w:hanging="630"/>
        <w:rPr>
          <w:rFonts w:ascii="Arial" w:hAnsi="Arial" w:cs="Arial"/>
        </w:rPr>
        <w:sectPr w:rsidR="003D176F" w:rsidSect="003D176F">
          <w:pgSz w:w="12240" w:h="15840"/>
          <w:pgMar w:top="1440" w:right="1440" w:bottom="1440" w:left="1440" w:header="720" w:footer="720" w:gutter="0"/>
          <w:cols w:space="720"/>
          <w:docGrid w:linePitch="326"/>
        </w:sectPr>
      </w:pPr>
      <w:r w:rsidRPr="00436017">
        <w:rPr>
          <w:rFonts w:ascii="Arial" w:hAnsi="Arial" w:cs="Arial"/>
        </w:rPr>
        <w:t>Planned ISI of SG tubes, tube sleeves, and tub</w:t>
      </w:r>
      <w:r w:rsidR="00823934">
        <w:rPr>
          <w:rFonts w:ascii="Arial" w:hAnsi="Arial" w:cs="Arial"/>
        </w:rPr>
        <w:t xml:space="preserve">e plugs, and other tube repairs </w:t>
      </w:r>
      <w:r w:rsidRPr="00436017">
        <w:rPr>
          <w:rFonts w:ascii="Arial" w:hAnsi="Arial" w:cs="Arial"/>
        </w:rPr>
        <w:t>complies with the Technical Specification</w:t>
      </w:r>
      <w:r w:rsidR="00823934">
        <w:rPr>
          <w:rFonts w:ascii="Arial" w:hAnsi="Arial" w:cs="Arial"/>
        </w:rPr>
        <w:t>s</w:t>
      </w:r>
      <w:r w:rsidRPr="00436017">
        <w:rPr>
          <w:rFonts w:ascii="Arial" w:hAnsi="Arial" w:cs="Arial"/>
        </w:rPr>
        <w:t xml:space="preserve"> and is in accordance with Sections 3.4 and 3.5 of the EPRI PWR Steam Generator Examination Guidelines report.</w:t>
      </w:r>
    </w:p>
    <w:p w14:paraId="6D81771B" w14:textId="77777777" w:rsidR="00436017" w:rsidRPr="00436017" w:rsidRDefault="00436017"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270"/>
        <w:jc w:val="left"/>
        <w:rPr>
          <w:rFonts w:eastAsiaTheme="minorHAnsi"/>
        </w:rPr>
      </w:pPr>
    </w:p>
    <w:p w14:paraId="1AC33016" w14:textId="77777777" w:rsidR="00436017" w:rsidRDefault="00436017" w:rsidP="003D6A3D">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1440" w:hanging="630"/>
        <w:rPr>
          <w:rFonts w:ascii="Arial" w:hAnsi="Arial" w:cs="Arial"/>
        </w:rPr>
      </w:pPr>
      <w:r w:rsidRPr="00436017">
        <w:rPr>
          <w:rFonts w:ascii="Arial" w:hAnsi="Arial" w:cs="Arial"/>
        </w:rPr>
        <w:t>The licensee has documented the basis for any deviations from the EPRI guidelines.</w:t>
      </w:r>
    </w:p>
    <w:p w14:paraId="4D187769" w14:textId="77777777" w:rsidR="004C2D6F" w:rsidRPr="004C2D6F" w:rsidRDefault="004C2D6F" w:rsidP="009D73AD">
      <w:pPr>
        <w:pStyle w:val="ListParagraph"/>
        <w:spacing w:after="0" w:line="240" w:lineRule="auto"/>
        <w:rPr>
          <w:rFonts w:ascii="Arial" w:hAnsi="Arial" w:cs="Arial"/>
        </w:rPr>
      </w:pPr>
    </w:p>
    <w:p w14:paraId="6FB3741B" w14:textId="77777777" w:rsidR="00F80995" w:rsidRDefault="00436017" w:rsidP="003D6A3D">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1440" w:hanging="630"/>
        <w:rPr>
          <w:rFonts w:ascii="Arial" w:hAnsi="Arial" w:cs="Arial"/>
        </w:rPr>
      </w:pPr>
      <w:r w:rsidRPr="004C2D6F">
        <w:rPr>
          <w:rFonts w:ascii="Arial" w:hAnsi="Arial" w:cs="Arial"/>
        </w:rPr>
        <w:t>If the licensee’s program refers to the use of tube repair methods (e.g., sleeves) or alternate plugging</w:t>
      </w:r>
      <w:r w:rsidR="00CF7AA6">
        <w:rPr>
          <w:rFonts w:ascii="Arial" w:hAnsi="Arial" w:cs="Arial"/>
        </w:rPr>
        <w:t xml:space="preserve"> or </w:t>
      </w:r>
      <w:r w:rsidRPr="004C2D6F">
        <w:rPr>
          <w:rFonts w:ascii="Arial" w:hAnsi="Arial" w:cs="Arial"/>
        </w:rPr>
        <w:t xml:space="preserve">repair criteria, </w:t>
      </w:r>
      <w:r w:rsidR="00A80D87">
        <w:rPr>
          <w:rFonts w:ascii="Arial" w:hAnsi="Arial" w:cs="Arial"/>
        </w:rPr>
        <w:t xml:space="preserve">verify that </w:t>
      </w:r>
      <w:r w:rsidRPr="004C2D6F">
        <w:rPr>
          <w:rFonts w:ascii="Arial" w:hAnsi="Arial" w:cs="Arial"/>
        </w:rPr>
        <w:t>the NRC staff has approved a corresponding license amendment.</w:t>
      </w:r>
    </w:p>
    <w:p w14:paraId="0523BB5A" w14:textId="77777777" w:rsidR="003D176F" w:rsidRDefault="003D176F" w:rsidP="003D17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3FF8282" w14:textId="44AB14D1" w:rsidR="008132B6" w:rsidRPr="00EE5484" w:rsidRDefault="008132B6" w:rsidP="00E64438">
      <w:pPr>
        <w:pStyle w:val="Header02"/>
        <w:tabs>
          <w:tab w:val="clear" w:pos="806"/>
          <w:tab w:val="left" w:pos="810"/>
          <w:tab w:val="left" w:pos="3240"/>
          <w:tab w:val="left" w:pos="3874"/>
          <w:tab w:val="left" w:pos="4507"/>
          <w:tab w:val="left" w:pos="5040"/>
          <w:tab w:val="left" w:pos="5674"/>
          <w:tab w:val="left" w:pos="6307"/>
          <w:tab w:val="left" w:pos="7474"/>
          <w:tab w:val="left" w:pos="8107"/>
          <w:tab w:val="left" w:pos="8726"/>
        </w:tabs>
        <w:ind w:left="810" w:hanging="810"/>
        <w:jc w:val="left"/>
        <w:rPr>
          <w:szCs w:val="22"/>
        </w:rPr>
      </w:pPr>
      <w:r w:rsidRPr="00EE5484">
        <w:rPr>
          <w:szCs w:val="22"/>
        </w:rPr>
        <w:t>02.0</w:t>
      </w:r>
      <w:r w:rsidR="00C51467">
        <w:rPr>
          <w:szCs w:val="22"/>
        </w:rPr>
        <w:t>4</w:t>
      </w:r>
      <w:r w:rsidRPr="00EE5484">
        <w:rPr>
          <w:szCs w:val="22"/>
        </w:rPr>
        <w:tab/>
      </w:r>
      <w:r w:rsidRPr="00EE5484">
        <w:rPr>
          <w:szCs w:val="22"/>
          <w:u w:val="single"/>
        </w:rPr>
        <w:t>Quality Assurance Program</w:t>
      </w:r>
      <w:r w:rsidR="0018218A" w:rsidRPr="0018218A">
        <w:rPr>
          <w:szCs w:val="22"/>
        </w:rPr>
        <w:t>.</w:t>
      </w:r>
      <w:r w:rsidR="0018218A" w:rsidRPr="0018218A">
        <w:rPr>
          <w:b/>
          <w:szCs w:val="22"/>
        </w:rPr>
        <w:t xml:space="preserve"> </w:t>
      </w:r>
      <w:r w:rsidR="004B619B">
        <w:rPr>
          <w:b/>
          <w:szCs w:val="22"/>
        </w:rPr>
        <w:t xml:space="preserve"> </w:t>
      </w:r>
      <w:r w:rsidRPr="00EE5484">
        <w:rPr>
          <w:szCs w:val="22"/>
        </w:rPr>
        <w:t xml:space="preserve">Verify the following items are included in the licensee's and PSI/ISI contractor's </w:t>
      </w:r>
      <w:ins w:id="36" w:author="Butler, Rhonda" w:date="2019-09-11T08:51:00Z">
        <w:r w:rsidR="003D6A3D">
          <w:rPr>
            <w:szCs w:val="22"/>
          </w:rPr>
          <w:t>QA</w:t>
        </w:r>
      </w:ins>
      <w:r w:rsidRPr="00EE5484">
        <w:rPr>
          <w:szCs w:val="22"/>
        </w:rPr>
        <w:t xml:space="preserve"> programs:</w:t>
      </w:r>
    </w:p>
    <w:p w14:paraId="4C3E5E70"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0FB9C4C9" w14:textId="77777777" w:rsidR="008132B6" w:rsidRPr="00EE5484" w:rsidRDefault="0010728E" w:rsidP="009D73AD">
      <w:pPr>
        <w:pStyle w:val="Lettered"/>
        <w:tabs>
          <w:tab w:val="clear" w:pos="806"/>
          <w:tab w:val="clear" w:pos="6926"/>
          <w:tab w:val="left" w:pos="810"/>
        </w:tabs>
        <w:ind w:left="1260" w:hanging="720"/>
        <w:jc w:val="left"/>
        <w:rPr>
          <w:szCs w:val="22"/>
        </w:rPr>
      </w:pPr>
      <w:r w:rsidRPr="00EE5484">
        <w:rPr>
          <w:szCs w:val="22"/>
        </w:rPr>
        <w:tab/>
      </w:r>
      <w:r w:rsidR="008132B6" w:rsidRPr="00EE5484">
        <w:rPr>
          <w:szCs w:val="22"/>
        </w:rPr>
        <w:t>a.</w:t>
      </w:r>
      <w:r w:rsidR="008132B6" w:rsidRPr="00EE5484">
        <w:rPr>
          <w:szCs w:val="22"/>
        </w:rPr>
        <w:tab/>
        <w:t>Procedures for the maintenance of required PSI/ISI records.</w:t>
      </w:r>
      <w:r w:rsidR="00CB06AC">
        <w:rPr>
          <w:szCs w:val="22"/>
        </w:rPr>
        <w:t xml:space="preserve"> </w:t>
      </w:r>
    </w:p>
    <w:p w14:paraId="64BEFB2E" w14:textId="77777777" w:rsidR="008132B6" w:rsidRPr="00EE5484" w:rsidRDefault="008132B6" w:rsidP="009D73AD">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0" w:hanging="720"/>
        <w:jc w:val="left"/>
      </w:pPr>
    </w:p>
    <w:p w14:paraId="0DB6FB57" w14:textId="77777777" w:rsidR="008132B6" w:rsidRPr="00EE5484" w:rsidRDefault="0013554D" w:rsidP="009D73AD">
      <w:pPr>
        <w:pStyle w:val="Lettered"/>
        <w:tabs>
          <w:tab w:val="clear" w:pos="806"/>
          <w:tab w:val="clear" w:pos="6926"/>
          <w:tab w:val="left" w:pos="810"/>
        </w:tabs>
        <w:ind w:left="1260" w:hanging="720"/>
        <w:jc w:val="left"/>
        <w:rPr>
          <w:szCs w:val="22"/>
        </w:rPr>
      </w:pPr>
      <w:r w:rsidRPr="00EE5484">
        <w:rPr>
          <w:szCs w:val="22"/>
        </w:rPr>
        <w:tab/>
      </w:r>
      <w:r w:rsidR="008132B6" w:rsidRPr="00EE5484">
        <w:rPr>
          <w:szCs w:val="22"/>
        </w:rPr>
        <w:t>b.</w:t>
      </w:r>
      <w:r w:rsidR="008132B6" w:rsidRPr="00EE5484">
        <w:rPr>
          <w:szCs w:val="22"/>
        </w:rPr>
        <w:tab/>
        <w:t xml:space="preserve">QA review includes assurance that </w:t>
      </w:r>
      <w:proofErr w:type="gramStart"/>
      <w:r w:rsidR="008132B6" w:rsidRPr="00EE5484">
        <w:rPr>
          <w:szCs w:val="22"/>
        </w:rPr>
        <w:t>plans</w:t>
      </w:r>
      <w:proofErr w:type="gramEnd"/>
      <w:r w:rsidR="008132B6" w:rsidRPr="00EE5484">
        <w:rPr>
          <w:szCs w:val="22"/>
        </w:rPr>
        <w:t xml:space="preserve"> and procedures have been reviewed and meet regulatory requirements.</w:t>
      </w:r>
      <w:r w:rsidR="00CB06AC">
        <w:rPr>
          <w:szCs w:val="22"/>
        </w:rPr>
        <w:t xml:space="preserve"> </w:t>
      </w:r>
    </w:p>
    <w:p w14:paraId="3FD4F419" w14:textId="77777777" w:rsidR="008132B6" w:rsidRPr="00EE5484" w:rsidRDefault="008132B6" w:rsidP="009D73AD">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0" w:hanging="720"/>
        <w:jc w:val="left"/>
      </w:pPr>
    </w:p>
    <w:p w14:paraId="67A54576" w14:textId="77777777" w:rsidR="008132B6" w:rsidRPr="00EE5484" w:rsidRDefault="0010728E" w:rsidP="001E75C3">
      <w:pPr>
        <w:pStyle w:val="Lettered"/>
        <w:tabs>
          <w:tab w:val="clear" w:pos="6926"/>
        </w:tabs>
        <w:ind w:left="1260" w:hanging="720"/>
        <w:jc w:val="left"/>
        <w:rPr>
          <w:szCs w:val="22"/>
        </w:rPr>
      </w:pPr>
      <w:r w:rsidRPr="00EE5484">
        <w:rPr>
          <w:szCs w:val="22"/>
        </w:rPr>
        <w:tab/>
      </w:r>
      <w:r w:rsidR="008132B6" w:rsidRPr="00EE5484">
        <w:rPr>
          <w:szCs w:val="22"/>
        </w:rPr>
        <w:t>c.</w:t>
      </w:r>
      <w:r w:rsidR="008132B6" w:rsidRPr="00EE5484">
        <w:rPr>
          <w:szCs w:val="22"/>
        </w:rPr>
        <w:tab/>
        <w:t>Procedures are established for the corrective action of conditions adverse to quality as detected during examination, including provisions to preclude repetition of such adverse conditions.</w:t>
      </w:r>
      <w:r w:rsidR="00CB06AC">
        <w:rPr>
          <w:szCs w:val="22"/>
        </w:rPr>
        <w:t xml:space="preserve"> </w:t>
      </w:r>
    </w:p>
    <w:p w14:paraId="4A66ACAA" w14:textId="77777777" w:rsidR="00955B73" w:rsidRDefault="0010728E" w:rsidP="009D73AD">
      <w:pPr>
        <w:pStyle w:val="Lettered"/>
        <w:tabs>
          <w:tab w:val="clear" w:pos="806"/>
          <w:tab w:val="clear" w:pos="6926"/>
          <w:tab w:val="left" w:pos="810"/>
        </w:tabs>
        <w:ind w:left="1260" w:hanging="720"/>
        <w:jc w:val="left"/>
        <w:rPr>
          <w:szCs w:val="22"/>
        </w:rPr>
      </w:pPr>
      <w:r w:rsidRPr="00EE5484">
        <w:rPr>
          <w:szCs w:val="22"/>
        </w:rPr>
        <w:tab/>
      </w:r>
    </w:p>
    <w:p w14:paraId="5FFAC5B4" w14:textId="77777777" w:rsidR="008132B6" w:rsidRPr="00EE5484" w:rsidRDefault="00955B73" w:rsidP="009D73AD">
      <w:pPr>
        <w:pStyle w:val="Lettered"/>
        <w:tabs>
          <w:tab w:val="clear" w:pos="806"/>
          <w:tab w:val="clear" w:pos="6926"/>
          <w:tab w:val="left" w:pos="810"/>
        </w:tabs>
        <w:ind w:left="1260" w:hanging="720"/>
        <w:jc w:val="left"/>
        <w:rPr>
          <w:szCs w:val="22"/>
        </w:rPr>
      </w:pPr>
      <w:r>
        <w:rPr>
          <w:szCs w:val="22"/>
        </w:rPr>
        <w:tab/>
      </w:r>
      <w:r w:rsidR="008132B6" w:rsidRPr="00EE5484">
        <w:rPr>
          <w:szCs w:val="22"/>
        </w:rPr>
        <w:t>d.</w:t>
      </w:r>
      <w:r w:rsidR="008132B6" w:rsidRPr="00EE5484">
        <w:rPr>
          <w:szCs w:val="22"/>
        </w:rPr>
        <w:tab/>
        <w:t xml:space="preserve">Audits or surveillance of PSI/ISI activities are conducted by qualified QA personnel to verify compliance with the </w:t>
      </w:r>
      <w:r w:rsidR="00C65A55" w:rsidRPr="00EE5484">
        <w:rPr>
          <w:szCs w:val="22"/>
        </w:rPr>
        <w:t>PSI/</w:t>
      </w:r>
      <w:r w:rsidR="008132B6" w:rsidRPr="00EE5484">
        <w:rPr>
          <w:szCs w:val="22"/>
        </w:rPr>
        <w:t>ISI program.</w:t>
      </w:r>
      <w:r w:rsidR="00DB5196">
        <w:rPr>
          <w:szCs w:val="22"/>
        </w:rPr>
        <w:t xml:space="preserve"> </w:t>
      </w:r>
    </w:p>
    <w:p w14:paraId="327F8353" w14:textId="77777777" w:rsidR="008132B6" w:rsidRPr="00EE5484" w:rsidRDefault="008132B6" w:rsidP="009D73AD">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0" w:hanging="720"/>
        <w:jc w:val="left"/>
      </w:pPr>
    </w:p>
    <w:p w14:paraId="60DDE76F" w14:textId="77777777" w:rsidR="00C561E6" w:rsidRDefault="0010728E" w:rsidP="00E10EF9">
      <w:pPr>
        <w:pStyle w:val="Lettered"/>
        <w:tabs>
          <w:tab w:val="clear" w:pos="6926"/>
        </w:tabs>
        <w:ind w:left="1267" w:hanging="720"/>
        <w:jc w:val="left"/>
        <w:rPr>
          <w:szCs w:val="22"/>
        </w:rPr>
      </w:pPr>
      <w:r w:rsidRPr="00EE5484">
        <w:rPr>
          <w:szCs w:val="22"/>
        </w:rPr>
        <w:tab/>
      </w:r>
      <w:r w:rsidR="008132B6" w:rsidRPr="00EE5484">
        <w:rPr>
          <w:szCs w:val="22"/>
        </w:rPr>
        <w:t>e.</w:t>
      </w:r>
      <w:r w:rsidR="008132B6" w:rsidRPr="00EE5484">
        <w:rPr>
          <w:szCs w:val="22"/>
        </w:rPr>
        <w:tab/>
        <w:t xml:space="preserve">Procedures are established to effectively oversee contractor activities concerned with </w:t>
      </w:r>
      <w:r w:rsidR="00C65A55" w:rsidRPr="00EE5484">
        <w:rPr>
          <w:szCs w:val="22"/>
        </w:rPr>
        <w:t>PSI/ISI</w:t>
      </w:r>
      <w:r w:rsidR="008132B6" w:rsidRPr="00EE5484">
        <w:rPr>
          <w:szCs w:val="22"/>
        </w:rPr>
        <w:t>.</w:t>
      </w:r>
      <w:r w:rsidR="00CB06AC">
        <w:rPr>
          <w:szCs w:val="22"/>
        </w:rPr>
        <w:t xml:space="preserve"> </w:t>
      </w:r>
    </w:p>
    <w:p w14:paraId="3C0476D3" w14:textId="77777777" w:rsidR="00AD7361" w:rsidRPr="00EE5484" w:rsidRDefault="00AD7361" w:rsidP="00E10EF9">
      <w:pPr>
        <w:pStyle w:val="Lettered"/>
        <w:tabs>
          <w:tab w:val="clear" w:pos="6926"/>
        </w:tabs>
        <w:ind w:left="1267" w:hanging="720"/>
        <w:jc w:val="left"/>
        <w:rPr>
          <w:szCs w:val="22"/>
        </w:rPr>
      </w:pPr>
    </w:p>
    <w:p w14:paraId="124F4CE7" w14:textId="6EC2A42A" w:rsidR="008132B6" w:rsidRPr="00EE5484" w:rsidRDefault="0010728E" w:rsidP="00210670">
      <w:pPr>
        <w:pStyle w:val="Lettered"/>
        <w:tabs>
          <w:tab w:val="clear" w:pos="806"/>
          <w:tab w:val="clear" w:pos="6926"/>
        </w:tabs>
        <w:ind w:left="1260" w:hanging="1260"/>
        <w:jc w:val="left"/>
        <w:rPr>
          <w:szCs w:val="22"/>
        </w:rPr>
      </w:pPr>
      <w:r w:rsidRPr="00EE5484">
        <w:rPr>
          <w:szCs w:val="22"/>
        </w:rPr>
        <w:tab/>
      </w:r>
      <w:r w:rsidRPr="00EE5484">
        <w:rPr>
          <w:szCs w:val="22"/>
        </w:rPr>
        <w:tab/>
      </w:r>
      <w:r w:rsidR="008132B6" w:rsidRPr="00EE5484">
        <w:rPr>
          <w:szCs w:val="22"/>
          <w:u w:val="single"/>
        </w:rPr>
        <w:t>Guidance</w:t>
      </w:r>
      <w:r w:rsidR="008132B6" w:rsidRPr="00EE5484">
        <w:rPr>
          <w:szCs w:val="22"/>
        </w:rPr>
        <w:t>:  PSI and ISI activities are subject to QA audit, monitor, surveillance, and Q</w:t>
      </w:r>
      <w:r w:rsidR="000C58BD">
        <w:rPr>
          <w:szCs w:val="22"/>
        </w:rPr>
        <w:t xml:space="preserve">uality </w:t>
      </w:r>
      <w:r w:rsidR="008132B6" w:rsidRPr="00EE5484">
        <w:rPr>
          <w:szCs w:val="22"/>
        </w:rPr>
        <w:t>C</w:t>
      </w:r>
      <w:r w:rsidR="000C58BD">
        <w:rPr>
          <w:szCs w:val="22"/>
        </w:rPr>
        <w:t>ontrol</w:t>
      </w:r>
      <w:r w:rsidR="008132B6" w:rsidRPr="00EE5484">
        <w:rPr>
          <w:szCs w:val="22"/>
        </w:rPr>
        <w:t xml:space="preserve"> inspection.  The licensee's QA Manual and</w:t>
      </w:r>
      <w:r w:rsidR="00CF7AA6">
        <w:rPr>
          <w:szCs w:val="22"/>
        </w:rPr>
        <w:t xml:space="preserve">, </w:t>
      </w:r>
      <w:r w:rsidR="008132B6" w:rsidRPr="00EE5484">
        <w:rPr>
          <w:szCs w:val="22"/>
        </w:rPr>
        <w:t>if applicable</w:t>
      </w:r>
      <w:r w:rsidR="00CF7AA6">
        <w:rPr>
          <w:szCs w:val="22"/>
        </w:rPr>
        <w:t xml:space="preserve">, </w:t>
      </w:r>
      <w:r w:rsidR="008132B6" w:rsidRPr="00EE5484">
        <w:rPr>
          <w:szCs w:val="22"/>
        </w:rPr>
        <w:t>contractor's QA Manual should cover all PSI and ISI activities.</w:t>
      </w:r>
    </w:p>
    <w:p w14:paraId="07460201"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23C789CD" w14:textId="4DB43601" w:rsidR="008A1233" w:rsidRDefault="0010728E" w:rsidP="00846613">
      <w:pPr>
        <w:pStyle w:val="Lettered"/>
        <w:tabs>
          <w:tab w:val="clear" w:pos="6926"/>
        </w:tabs>
        <w:ind w:left="1210"/>
        <w:jc w:val="left"/>
        <w:rPr>
          <w:szCs w:val="22"/>
        </w:rPr>
      </w:pPr>
      <w:r w:rsidRPr="00EE5484">
        <w:rPr>
          <w:szCs w:val="22"/>
        </w:rPr>
        <w:tab/>
      </w:r>
      <w:r w:rsidRPr="00EE5484">
        <w:rPr>
          <w:szCs w:val="22"/>
        </w:rPr>
        <w:tab/>
      </w:r>
      <w:r w:rsidR="008132B6" w:rsidRPr="00EE5484">
        <w:rPr>
          <w:szCs w:val="22"/>
        </w:rPr>
        <w:t xml:space="preserve">The QA program must be documented in accordance with 10 CFR </w:t>
      </w:r>
      <w:r w:rsidR="000C58BD">
        <w:rPr>
          <w:szCs w:val="22"/>
        </w:rPr>
        <w:t xml:space="preserve">Part </w:t>
      </w:r>
      <w:r w:rsidR="008132B6" w:rsidRPr="00EE5484">
        <w:rPr>
          <w:szCs w:val="22"/>
        </w:rPr>
        <w:t>50</w:t>
      </w:r>
      <w:r w:rsidR="00815A13" w:rsidRPr="00EE5484">
        <w:rPr>
          <w:szCs w:val="22"/>
        </w:rPr>
        <w:t>, Appendix B,</w:t>
      </w:r>
      <w:r w:rsidR="008132B6" w:rsidRPr="00EE5484">
        <w:rPr>
          <w:szCs w:val="22"/>
        </w:rPr>
        <w:t xml:space="preserve"> or ASME NQA-1</w:t>
      </w:r>
      <w:r w:rsidR="00952213">
        <w:rPr>
          <w:szCs w:val="22"/>
        </w:rPr>
        <w:t xml:space="preserve">.  </w:t>
      </w:r>
      <w:r w:rsidR="006C6309">
        <w:rPr>
          <w:szCs w:val="22"/>
        </w:rPr>
        <w:t xml:space="preserve">The edition and addenda of ASME NQA-1 endorsed by the staff will be identified in </w:t>
      </w:r>
      <w:ins w:id="37" w:author="Butler, Rhonda" w:date="2019-09-12T07:44:00Z">
        <w:r w:rsidR="00EF27D4">
          <w:rPr>
            <w:szCs w:val="22"/>
          </w:rPr>
          <w:t>Regulatory Guide (</w:t>
        </w:r>
      </w:ins>
      <w:r w:rsidR="00B00586" w:rsidRPr="00EE5484">
        <w:rPr>
          <w:szCs w:val="22"/>
        </w:rPr>
        <w:t>RG</w:t>
      </w:r>
      <w:ins w:id="38" w:author="Butler, Rhonda" w:date="2019-09-12T07:44:00Z">
        <w:r w:rsidR="00EF27D4">
          <w:rPr>
            <w:szCs w:val="22"/>
          </w:rPr>
          <w:t>)</w:t>
        </w:r>
      </w:ins>
      <w:r w:rsidR="00B00586" w:rsidRPr="00EE5484">
        <w:rPr>
          <w:szCs w:val="22"/>
        </w:rPr>
        <w:t xml:space="preserve"> 1.28, “Quality Assurance Program Criteria (Design and Construction)</w:t>
      </w:r>
      <w:r w:rsidR="00EF27D4">
        <w:rPr>
          <w:szCs w:val="22"/>
        </w:rPr>
        <w:t>.</w:t>
      </w:r>
      <w:r w:rsidR="00B00586" w:rsidRPr="00EE5484">
        <w:rPr>
          <w:szCs w:val="22"/>
        </w:rPr>
        <w:t xml:space="preserve">” </w:t>
      </w:r>
    </w:p>
    <w:p w14:paraId="38FE421C" w14:textId="77777777" w:rsidR="008A1233" w:rsidRDefault="008A1233" w:rsidP="009D73AD">
      <w:pPr>
        <w:pStyle w:val="Lettered"/>
        <w:tabs>
          <w:tab w:val="clear" w:pos="6926"/>
        </w:tabs>
        <w:jc w:val="left"/>
        <w:rPr>
          <w:szCs w:val="22"/>
        </w:rPr>
      </w:pPr>
    </w:p>
    <w:p w14:paraId="0D3AEE56" w14:textId="77777777" w:rsidR="008A1233" w:rsidRDefault="008A1233" w:rsidP="009D73AD">
      <w:pPr>
        <w:pStyle w:val="Lettered"/>
        <w:tabs>
          <w:tab w:val="clear" w:pos="6926"/>
        </w:tabs>
        <w:ind w:left="1267" w:hanging="720"/>
        <w:jc w:val="left"/>
        <w:rPr>
          <w:szCs w:val="22"/>
        </w:rPr>
      </w:pPr>
      <w:r>
        <w:rPr>
          <w:szCs w:val="22"/>
        </w:rPr>
        <w:tab/>
        <w:t>f.</w:t>
      </w:r>
      <w:r>
        <w:rPr>
          <w:szCs w:val="22"/>
        </w:rPr>
        <w:tab/>
      </w:r>
      <w:r w:rsidRPr="00EE5484">
        <w:rPr>
          <w:szCs w:val="22"/>
        </w:rPr>
        <w:t xml:space="preserve">Verify </w:t>
      </w:r>
      <w:r>
        <w:rPr>
          <w:szCs w:val="22"/>
        </w:rPr>
        <w:t>that measures</w:t>
      </w:r>
      <w:r w:rsidRPr="00EE5484">
        <w:rPr>
          <w:szCs w:val="22"/>
        </w:rPr>
        <w:t xml:space="preserve"> are in place to </w:t>
      </w:r>
      <w:r>
        <w:rPr>
          <w:szCs w:val="22"/>
        </w:rPr>
        <w:t xml:space="preserve">ensure that changes to the design are translated into </w:t>
      </w:r>
      <w:r w:rsidRPr="00EE5484">
        <w:rPr>
          <w:szCs w:val="22"/>
        </w:rPr>
        <w:t>the PSI/ISI program</w:t>
      </w:r>
      <w:r>
        <w:rPr>
          <w:szCs w:val="22"/>
        </w:rPr>
        <w:t>.</w:t>
      </w:r>
      <w:r w:rsidR="00CB06AC">
        <w:rPr>
          <w:szCs w:val="22"/>
        </w:rPr>
        <w:t xml:space="preserve"> </w:t>
      </w:r>
    </w:p>
    <w:p w14:paraId="28D61BA1" w14:textId="77777777" w:rsidR="00346128" w:rsidRDefault="00346128" w:rsidP="001E75C3">
      <w:pPr>
        <w:pStyle w:val="Lettered"/>
        <w:tabs>
          <w:tab w:val="clear" w:pos="806"/>
          <w:tab w:val="clear" w:pos="6926"/>
          <w:tab w:val="left" w:pos="1260"/>
        </w:tabs>
        <w:ind w:left="1260" w:hanging="1260"/>
        <w:jc w:val="left"/>
        <w:rPr>
          <w:szCs w:val="22"/>
        </w:rPr>
      </w:pPr>
    </w:p>
    <w:p w14:paraId="38EEC6C8" w14:textId="3BAEF932" w:rsidR="008A1233" w:rsidRDefault="0074061A" w:rsidP="0074061A">
      <w:pPr>
        <w:pStyle w:val="Lettered"/>
        <w:tabs>
          <w:tab w:val="clear" w:pos="806"/>
          <w:tab w:val="clear" w:pos="6926"/>
          <w:tab w:val="left" w:pos="810"/>
        </w:tabs>
        <w:ind w:left="1210" w:hanging="400"/>
        <w:jc w:val="left"/>
        <w:rPr>
          <w:szCs w:val="22"/>
        </w:rPr>
      </w:pPr>
      <w:r>
        <w:rPr>
          <w:szCs w:val="22"/>
        </w:rPr>
        <w:tab/>
      </w:r>
      <w:r w:rsidR="008A1233" w:rsidRPr="00707050">
        <w:rPr>
          <w:szCs w:val="22"/>
          <w:u w:val="single"/>
        </w:rPr>
        <w:t>Guidance:</w:t>
      </w:r>
      <w:r w:rsidR="008A1233" w:rsidRPr="00707050">
        <w:rPr>
          <w:szCs w:val="22"/>
        </w:rPr>
        <w:t xml:space="preserve"> </w:t>
      </w:r>
      <w:r>
        <w:rPr>
          <w:szCs w:val="22"/>
        </w:rPr>
        <w:t xml:space="preserve"> </w:t>
      </w:r>
      <w:r w:rsidR="008A1233" w:rsidRPr="00707050">
        <w:rPr>
          <w:szCs w:val="22"/>
        </w:rPr>
        <w:t xml:space="preserve">PSI/ISI programs are developed </w:t>
      </w:r>
      <w:r w:rsidR="008A1233">
        <w:rPr>
          <w:szCs w:val="22"/>
        </w:rPr>
        <w:t xml:space="preserve">and updated </w:t>
      </w:r>
      <w:r w:rsidR="008A1233" w:rsidRPr="00707050">
        <w:rPr>
          <w:szCs w:val="22"/>
        </w:rPr>
        <w:t>using a plant design that has been “frozen” to a certain date.</w:t>
      </w:r>
      <w:r w:rsidR="000C58BD">
        <w:rPr>
          <w:szCs w:val="22"/>
        </w:rPr>
        <w:t xml:space="preserve"> </w:t>
      </w:r>
      <w:r w:rsidR="008A1233" w:rsidRPr="00707050">
        <w:rPr>
          <w:szCs w:val="22"/>
        </w:rPr>
        <w:t xml:space="preserve"> </w:t>
      </w:r>
      <w:r w:rsidR="008A1233">
        <w:rPr>
          <w:szCs w:val="22"/>
        </w:rPr>
        <w:t>As design changes and construction modifications occur, the licensee must have design control measures (per 10</w:t>
      </w:r>
      <w:r w:rsidR="00EF27D4">
        <w:rPr>
          <w:szCs w:val="22"/>
        </w:rPr>
        <w:t> </w:t>
      </w:r>
      <w:r w:rsidR="008A1233">
        <w:rPr>
          <w:szCs w:val="22"/>
        </w:rPr>
        <w:t xml:space="preserve">CFR </w:t>
      </w:r>
      <w:r w:rsidR="000C58BD">
        <w:rPr>
          <w:szCs w:val="22"/>
        </w:rPr>
        <w:t xml:space="preserve">Part </w:t>
      </w:r>
      <w:r w:rsidR="008A1233">
        <w:rPr>
          <w:szCs w:val="22"/>
        </w:rPr>
        <w:t>50, Appendix B) in place to ensure that these changes are included in the design documents used to update the PSI/ISI program.</w:t>
      </w:r>
      <w:r w:rsidR="000C58BD">
        <w:rPr>
          <w:szCs w:val="22"/>
        </w:rPr>
        <w:t xml:space="preserve"> </w:t>
      </w:r>
      <w:r w:rsidR="008A1233">
        <w:rPr>
          <w:szCs w:val="22"/>
        </w:rPr>
        <w:t xml:space="preserve"> These measures will ensure that ASME </w:t>
      </w:r>
      <w:r w:rsidR="000C58BD">
        <w:rPr>
          <w:szCs w:val="22"/>
        </w:rPr>
        <w:t xml:space="preserve">Code, </w:t>
      </w:r>
      <w:r w:rsidR="008A1233">
        <w:rPr>
          <w:szCs w:val="22"/>
        </w:rPr>
        <w:t>Section XI requirements are met even as the design changes over time.</w:t>
      </w:r>
    </w:p>
    <w:p w14:paraId="3B4CB196" w14:textId="77777777" w:rsidR="008A1233" w:rsidRDefault="008A1233" w:rsidP="009D73AD">
      <w:pPr>
        <w:pStyle w:val="Lettered"/>
        <w:tabs>
          <w:tab w:val="clear" w:pos="6926"/>
        </w:tabs>
        <w:jc w:val="left"/>
        <w:rPr>
          <w:szCs w:val="22"/>
        </w:rPr>
      </w:pPr>
    </w:p>
    <w:p w14:paraId="0845938C" w14:textId="77777777" w:rsidR="00C468C1" w:rsidRDefault="008132B6" w:rsidP="00E64438">
      <w:pPr>
        <w:pStyle w:val="Lettered"/>
        <w:tabs>
          <w:tab w:val="clear" w:pos="806"/>
          <w:tab w:val="clear" w:pos="6926"/>
          <w:tab w:val="left" w:pos="810"/>
        </w:tabs>
        <w:ind w:left="810" w:hanging="810"/>
        <w:jc w:val="left"/>
        <w:rPr>
          <w:szCs w:val="22"/>
        </w:rPr>
      </w:pPr>
      <w:r w:rsidRPr="00EE5484">
        <w:rPr>
          <w:szCs w:val="22"/>
        </w:rPr>
        <w:t>02.0</w:t>
      </w:r>
      <w:r w:rsidR="00C51467">
        <w:rPr>
          <w:szCs w:val="22"/>
        </w:rPr>
        <w:t>5</w:t>
      </w:r>
      <w:r w:rsidRPr="00EE5484">
        <w:rPr>
          <w:szCs w:val="22"/>
        </w:rPr>
        <w:tab/>
      </w:r>
      <w:r w:rsidRPr="00EE5484">
        <w:rPr>
          <w:szCs w:val="22"/>
          <w:u w:val="single"/>
        </w:rPr>
        <w:t>Code Repair/Replacement Program Review</w:t>
      </w:r>
      <w:r w:rsidRPr="00EE5484">
        <w:rPr>
          <w:szCs w:val="22"/>
        </w:rPr>
        <w:t>.</w:t>
      </w:r>
      <w:r w:rsidR="004B619B">
        <w:rPr>
          <w:szCs w:val="22"/>
        </w:rPr>
        <w:t xml:space="preserve">  </w:t>
      </w:r>
      <w:r w:rsidR="00210064">
        <w:rPr>
          <w:szCs w:val="22"/>
        </w:rPr>
        <w:t>V</w:t>
      </w:r>
      <w:r w:rsidR="00210064" w:rsidRPr="00EE5484">
        <w:rPr>
          <w:szCs w:val="22"/>
        </w:rPr>
        <w:t>erify that the Repair/Replacement Program meets the requirements of the ASME Code, Section XI</w:t>
      </w:r>
      <w:r w:rsidR="00C468C1">
        <w:rPr>
          <w:szCs w:val="22"/>
        </w:rPr>
        <w:t xml:space="preserve">. </w:t>
      </w:r>
    </w:p>
    <w:p w14:paraId="703A2358" w14:textId="77777777" w:rsidR="00C468C1" w:rsidRDefault="00C468C1" w:rsidP="00952213">
      <w:pPr>
        <w:pStyle w:val="Lettered"/>
        <w:tabs>
          <w:tab w:val="clear" w:pos="6926"/>
        </w:tabs>
        <w:jc w:val="left"/>
        <w:rPr>
          <w:szCs w:val="22"/>
        </w:rPr>
      </w:pPr>
    </w:p>
    <w:p w14:paraId="469443FE" w14:textId="77777777" w:rsidR="003D176F" w:rsidRDefault="008179D9" w:rsidP="00875E63">
      <w:pPr>
        <w:pStyle w:val="Lettered"/>
        <w:tabs>
          <w:tab w:val="clear" w:pos="6926"/>
        </w:tabs>
        <w:ind w:firstLine="4"/>
        <w:jc w:val="left"/>
        <w:rPr>
          <w:szCs w:val="22"/>
        </w:rPr>
        <w:sectPr w:rsidR="003D176F" w:rsidSect="003D176F">
          <w:pgSz w:w="12240" w:h="15840"/>
          <w:pgMar w:top="1440" w:right="1440" w:bottom="1440" w:left="1440" w:header="720" w:footer="720" w:gutter="0"/>
          <w:cols w:space="720"/>
          <w:docGrid w:linePitch="326"/>
        </w:sectPr>
      </w:pPr>
      <w:r w:rsidRPr="00307AC3">
        <w:rPr>
          <w:szCs w:val="22"/>
          <w:u w:val="single"/>
        </w:rPr>
        <w:t>Guidance</w:t>
      </w:r>
      <w:r w:rsidR="00136DA3">
        <w:rPr>
          <w:szCs w:val="22"/>
        </w:rPr>
        <w:t xml:space="preserve">: </w:t>
      </w:r>
      <w:r w:rsidR="009C779E">
        <w:rPr>
          <w:szCs w:val="22"/>
        </w:rPr>
        <w:t xml:space="preserve"> </w:t>
      </w:r>
      <w:r w:rsidR="00136DA3">
        <w:rPr>
          <w:szCs w:val="22"/>
        </w:rPr>
        <w:t xml:space="preserve">Prior to the Commission making its finding under 10 CFR 52.103(g), repairs to ASME Code </w:t>
      </w:r>
      <w:r w:rsidR="00570BBE">
        <w:rPr>
          <w:szCs w:val="22"/>
        </w:rPr>
        <w:t>components</w:t>
      </w:r>
      <w:r w:rsidR="00136DA3">
        <w:rPr>
          <w:szCs w:val="22"/>
        </w:rPr>
        <w:t xml:space="preserve"> shall be made to the Construction Code (Section III). </w:t>
      </w:r>
      <w:r w:rsidR="009C779E">
        <w:rPr>
          <w:szCs w:val="22"/>
        </w:rPr>
        <w:t xml:space="preserve"> </w:t>
      </w:r>
    </w:p>
    <w:p w14:paraId="66F8350B" w14:textId="77777777" w:rsidR="00F80995" w:rsidRDefault="00136DA3" w:rsidP="00875E63">
      <w:pPr>
        <w:pStyle w:val="Lettered"/>
        <w:tabs>
          <w:tab w:val="clear" w:pos="6926"/>
        </w:tabs>
        <w:ind w:firstLine="4"/>
        <w:jc w:val="left"/>
        <w:rPr>
          <w:szCs w:val="22"/>
        </w:rPr>
      </w:pPr>
      <w:r>
        <w:rPr>
          <w:szCs w:val="22"/>
        </w:rPr>
        <w:lastRenderedPageBreak/>
        <w:t>ASME</w:t>
      </w:r>
      <w:r w:rsidR="000C58BD">
        <w:rPr>
          <w:szCs w:val="22"/>
        </w:rPr>
        <w:t xml:space="preserve"> Code,</w:t>
      </w:r>
      <w:r>
        <w:rPr>
          <w:szCs w:val="22"/>
        </w:rPr>
        <w:t xml:space="preserve"> Section XI rules for </w:t>
      </w:r>
      <w:r w:rsidR="004B619B">
        <w:rPr>
          <w:szCs w:val="22"/>
        </w:rPr>
        <w:t xml:space="preserve">Repair/Replacement </w:t>
      </w:r>
      <w:r>
        <w:rPr>
          <w:szCs w:val="22"/>
        </w:rPr>
        <w:t>may be used prior to the 52.103(g) finding, provided they do not conflict with Section III requirements</w:t>
      </w:r>
      <w:r w:rsidR="00BF0DC0">
        <w:rPr>
          <w:szCs w:val="22"/>
        </w:rPr>
        <w:t xml:space="preserve">.  </w:t>
      </w:r>
      <w:r>
        <w:rPr>
          <w:szCs w:val="22"/>
        </w:rPr>
        <w:t xml:space="preserve">If they do conflict, then </w:t>
      </w:r>
      <w:r w:rsidR="0075030D">
        <w:rPr>
          <w:szCs w:val="22"/>
        </w:rPr>
        <w:t xml:space="preserve">the inspector should verify that </w:t>
      </w:r>
      <w:r>
        <w:rPr>
          <w:szCs w:val="22"/>
        </w:rPr>
        <w:t xml:space="preserve">licensee </w:t>
      </w:r>
      <w:r w:rsidR="0075030D">
        <w:rPr>
          <w:szCs w:val="22"/>
        </w:rPr>
        <w:t xml:space="preserve">has submitted its proposed use of Section XI rules </w:t>
      </w:r>
      <w:r w:rsidR="00570BBE">
        <w:rPr>
          <w:szCs w:val="22"/>
        </w:rPr>
        <w:t xml:space="preserve">to the NRC for authorization </w:t>
      </w:r>
      <w:r w:rsidR="0075030D">
        <w:rPr>
          <w:szCs w:val="22"/>
        </w:rPr>
        <w:t>as</w:t>
      </w:r>
      <w:r>
        <w:rPr>
          <w:szCs w:val="22"/>
        </w:rPr>
        <w:t xml:space="preserve"> </w:t>
      </w:r>
      <w:r w:rsidR="0075030D">
        <w:rPr>
          <w:szCs w:val="22"/>
        </w:rPr>
        <w:t>an alternative to the regulations pursuant to 10 CFR 50.55a(</w:t>
      </w:r>
      <w:r w:rsidR="00875E63">
        <w:rPr>
          <w:szCs w:val="22"/>
        </w:rPr>
        <w:t xml:space="preserve">z). </w:t>
      </w:r>
      <w:r w:rsidR="009C779E">
        <w:rPr>
          <w:szCs w:val="22"/>
        </w:rPr>
        <w:t xml:space="preserve"> </w:t>
      </w:r>
      <w:r w:rsidR="00875E63">
        <w:rPr>
          <w:szCs w:val="22"/>
        </w:rPr>
        <w:t>Per 10 CFR 50.55a(z), the alternative must be approved prior to its use.</w:t>
      </w:r>
    </w:p>
    <w:p w14:paraId="3C13A379" w14:textId="77777777" w:rsidR="003D176F" w:rsidRDefault="003D176F" w:rsidP="00875E63">
      <w:pPr>
        <w:pStyle w:val="Lettered"/>
        <w:tabs>
          <w:tab w:val="clear" w:pos="6926"/>
        </w:tabs>
        <w:ind w:firstLine="4"/>
        <w:jc w:val="left"/>
        <w:rPr>
          <w:szCs w:val="22"/>
        </w:rPr>
      </w:pPr>
    </w:p>
    <w:p w14:paraId="7BC92506" w14:textId="5B9EC230" w:rsidR="00875E63" w:rsidRDefault="00875E63" w:rsidP="00875E63">
      <w:pPr>
        <w:pStyle w:val="Lettered"/>
        <w:tabs>
          <w:tab w:val="clear" w:pos="6926"/>
        </w:tabs>
        <w:ind w:firstLine="4"/>
        <w:jc w:val="left"/>
        <w:rPr>
          <w:szCs w:val="22"/>
        </w:rPr>
      </w:pPr>
      <w:r>
        <w:rPr>
          <w:szCs w:val="22"/>
        </w:rPr>
        <w:t>Given the requirement that repairs be performed to ASME Section III prior to the 52.103(g)</w:t>
      </w:r>
      <w:r w:rsidR="00961C6C">
        <w:rPr>
          <w:szCs w:val="22"/>
        </w:rPr>
        <w:t xml:space="preserve"> finding</w:t>
      </w:r>
      <w:r>
        <w:rPr>
          <w:szCs w:val="22"/>
        </w:rPr>
        <w:t xml:space="preserve">, the licensee may not have a traditional Section XI IWA-4000 </w:t>
      </w:r>
      <w:r w:rsidR="00F50545">
        <w:rPr>
          <w:szCs w:val="22"/>
        </w:rPr>
        <w:t>R</w:t>
      </w:r>
      <w:r>
        <w:rPr>
          <w:szCs w:val="22"/>
        </w:rPr>
        <w:t>epair/</w:t>
      </w:r>
      <w:r w:rsidR="00F50545">
        <w:rPr>
          <w:szCs w:val="22"/>
        </w:rPr>
        <w:t>R</w:t>
      </w:r>
      <w:r>
        <w:rPr>
          <w:szCs w:val="22"/>
        </w:rPr>
        <w:t xml:space="preserve">eplacement </w:t>
      </w:r>
      <w:r w:rsidR="00F50545">
        <w:rPr>
          <w:szCs w:val="22"/>
        </w:rPr>
        <w:t>P</w:t>
      </w:r>
      <w:r>
        <w:rPr>
          <w:szCs w:val="22"/>
        </w:rPr>
        <w:t xml:space="preserve">rogram in place until the ISI program is developed. </w:t>
      </w:r>
    </w:p>
    <w:p w14:paraId="6E9E4C11" w14:textId="77777777" w:rsidR="00C468C1" w:rsidRDefault="00C468C1" w:rsidP="009D73AD">
      <w:pPr>
        <w:pStyle w:val="Header02"/>
        <w:tabs>
          <w:tab w:val="left" w:pos="3240"/>
          <w:tab w:val="left" w:pos="3874"/>
          <w:tab w:val="left" w:pos="4507"/>
          <w:tab w:val="left" w:pos="5040"/>
          <w:tab w:val="left" w:pos="5674"/>
          <w:tab w:val="left" w:pos="6307"/>
          <w:tab w:val="left" w:pos="7474"/>
          <w:tab w:val="left" w:pos="8107"/>
          <w:tab w:val="left" w:pos="8726"/>
        </w:tabs>
        <w:ind w:left="810" w:hanging="810"/>
        <w:jc w:val="left"/>
        <w:rPr>
          <w:szCs w:val="22"/>
        </w:rPr>
      </w:pPr>
    </w:p>
    <w:p w14:paraId="49D91B57" w14:textId="77777777" w:rsidR="00875E63" w:rsidRDefault="00ED5C2F" w:rsidP="00875E63">
      <w:pPr>
        <w:pStyle w:val="Header02"/>
        <w:numPr>
          <w:ilvl w:val="0"/>
          <w:numId w:val="17"/>
        </w:numPr>
        <w:tabs>
          <w:tab w:val="clear" w:pos="806"/>
          <w:tab w:val="clear" w:pos="1440"/>
          <w:tab w:val="clear" w:pos="2074"/>
          <w:tab w:val="left" w:pos="810"/>
          <w:tab w:val="left" w:pos="1620"/>
          <w:tab w:val="left" w:pos="3240"/>
          <w:tab w:val="left" w:pos="3874"/>
          <w:tab w:val="left" w:pos="4507"/>
          <w:tab w:val="left" w:pos="5040"/>
          <w:tab w:val="left" w:pos="5674"/>
          <w:tab w:val="left" w:pos="6307"/>
          <w:tab w:val="left" w:pos="7474"/>
          <w:tab w:val="left" w:pos="8107"/>
          <w:tab w:val="left" w:pos="8726"/>
        </w:tabs>
        <w:jc w:val="left"/>
        <w:rPr>
          <w:szCs w:val="22"/>
        </w:rPr>
      </w:pPr>
      <w:r>
        <w:rPr>
          <w:szCs w:val="22"/>
        </w:rPr>
        <w:t xml:space="preserve">Verify the </w:t>
      </w:r>
      <w:r w:rsidR="00FB3B93">
        <w:rPr>
          <w:szCs w:val="22"/>
        </w:rPr>
        <w:t>following</w:t>
      </w:r>
      <w:r w:rsidR="006F11F5">
        <w:rPr>
          <w:szCs w:val="22"/>
        </w:rPr>
        <w:t>:</w:t>
      </w:r>
    </w:p>
    <w:p w14:paraId="28FAB97D" w14:textId="77777777" w:rsidR="00875E63" w:rsidRDefault="00875E63" w:rsidP="00875E63">
      <w:pPr>
        <w:pStyle w:val="Header02"/>
        <w:tabs>
          <w:tab w:val="clear" w:pos="806"/>
          <w:tab w:val="clear" w:pos="1440"/>
          <w:tab w:val="clear" w:pos="2074"/>
          <w:tab w:val="left" w:pos="810"/>
          <w:tab w:val="left" w:pos="1620"/>
          <w:tab w:val="left" w:pos="3240"/>
          <w:tab w:val="left" w:pos="3874"/>
          <w:tab w:val="left" w:pos="4507"/>
          <w:tab w:val="left" w:pos="5040"/>
          <w:tab w:val="left" w:pos="5674"/>
          <w:tab w:val="left" w:pos="6307"/>
          <w:tab w:val="left" w:pos="7474"/>
          <w:tab w:val="left" w:pos="8107"/>
          <w:tab w:val="left" w:pos="8726"/>
        </w:tabs>
        <w:ind w:left="1260"/>
        <w:jc w:val="left"/>
        <w:rPr>
          <w:szCs w:val="22"/>
        </w:rPr>
      </w:pPr>
    </w:p>
    <w:p w14:paraId="35AAC4EE" w14:textId="77777777" w:rsidR="008B5F9F" w:rsidRDefault="008B5F9F" w:rsidP="00846613">
      <w:pPr>
        <w:pStyle w:val="Header02"/>
        <w:numPr>
          <w:ilvl w:val="0"/>
          <w:numId w:val="26"/>
        </w:numPr>
        <w:tabs>
          <w:tab w:val="clear" w:pos="1440"/>
          <w:tab w:val="clear" w:pos="2074"/>
          <w:tab w:val="left" w:pos="1890"/>
          <w:tab w:val="left" w:pos="3240"/>
          <w:tab w:val="left" w:pos="3874"/>
          <w:tab w:val="left" w:pos="4507"/>
          <w:tab w:val="left" w:pos="5040"/>
          <w:tab w:val="left" w:pos="5674"/>
          <w:tab w:val="left" w:pos="6307"/>
          <w:tab w:val="left" w:pos="7474"/>
          <w:tab w:val="left" w:pos="8107"/>
          <w:tab w:val="left" w:pos="8726"/>
        </w:tabs>
        <w:jc w:val="left"/>
        <w:rPr>
          <w:szCs w:val="22"/>
        </w:rPr>
      </w:pPr>
      <w:r>
        <w:rPr>
          <w:szCs w:val="22"/>
        </w:rPr>
        <w:t xml:space="preserve">For PSI, verify the licensee’s program, and site procedures, ensure that repair/replacement is performed in accordance with ASME Section III requirements.  </w:t>
      </w:r>
    </w:p>
    <w:p w14:paraId="7351B41A" w14:textId="77777777" w:rsidR="008B5F9F" w:rsidRDefault="008B5F9F" w:rsidP="008B5F9F">
      <w:pPr>
        <w:pStyle w:val="Header02"/>
        <w:tabs>
          <w:tab w:val="clear" w:pos="1440"/>
          <w:tab w:val="clear" w:pos="2074"/>
          <w:tab w:val="left" w:pos="1890"/>
          <w:tab w:val="left" w:pos="3240"/>
          <w:tab w:val="left" w:pos="3874"/>
          <w:tab w:val="left" w:pos="4507"/>
          <w:tab w:val="left" w:pos="5040"/>
          <w:tab w:val="left" w:pos="5674"/>
          <w:tab w:val="left" w:pos="6307"/>
          <w:tab w:val="left" w:pos="7474"/>
          <w:tab w:val="left" w:pos="8107"/>
          <w:tab w:val="left" w:pos="8726"/>
        </w:tabs>
        <w:jc w:val="left"/>
        <w:rPr>
          <w:szCs w:val="22"/>
        </w:rPr>
      </w:pPr>
    </w:p>
    <w:p w14:paraId="20773AE4" w14:textId="77777777" w:rsidR="0036529D" w:rsidRDefault="008B5F9F" w:rsidP="00846613">
      <w:pPr>
        <w:pStyle w:val="Header02"/>
        <w:numPr>
          <w:ilvl w:val="0"/>
          <w:numId w:val="26"/>
        </w:numPr>
        <w:tabs>
          <w:tab w:val="clear" w:pos="274"/>
          <w:tab w:val="clear" w:pos="806"/>
          <w:tab w:val="clear" w:pos="1440"/>
          <w:tab w:val="clear" w:pos="2074"/>
          <w:tab w:val="clear" w:pos="2707"/>
        </w:tabs>
        <w:jc w:val="left"/>
        <w:rPr>
          <w:szCs w:val="22"/>
        </w:rPr>
      </w:pPr>
      <w:r w:rsidRPr="008B5F9F">
        <w:rPr>
          <w:szCs w:val="22"/>
        </w:rPr>
        <w:t xml:space="preserve">For ISI, verify that the </w:t>
      </w:r>
      <w:r w:rsidR="00653767" w:rsidRPr="008B5F9F">
        <w:rPr>
          <w:szCs w:val="22"/>
        </w:rPr>
        <w:t>R/R Program is in accordance with the requirements of ASME code, Section XI, IWA-4000 and 10 CFR 50.55a.</w:t>
      </w:r>
    </w:p>
    <w:p w14:paraId="191AF09B" w14:textId="77777777" w:rsidR="008B5F9F" w:rsidRPr="00653767" w:rsidRDefault="008B5F9F" w:rsidP="00846613">
      <w:pPr>
        <w:pStyle w:val="Header02"/>
        <w:tabs>
          <w:tab w:val="clear" w:pos="274"/>
          <w:tab w:val="clear" w:pos="806"/>
          <w:tab w:val="clear" w:pos="1440"/>
          <w:tab w:val="clear" w:pos="2074"/>
          <w:tab w:val="clear" w:pos="2707"/>
        </w:tabs>
        <w:jc w:val="left"/>
        <w:rPr>
          <w:szCs w:val="22"/>
        </w:rPr>
      </w:pPr>
    </w:p>
    <w:p w14:paraId="398D317E" w14:textId="2520E683" w:rsidR="0042041F" w:rsidRDefault="008179D9" w:rsidP="00846613">
      <w:pPr>
        <w:pStyle w:val="Header02"/>
        <w:tabs>
          <w:tab w:val="clear" w:pos="274"/>
          <w:tab w:val="clear" w:pos="806"/>
          <w:tab w:val="clear" w:pos="1440"/>
          <w:tab w:val="clear" w:pos="2074"/>
          <w:tab w:val="clear" w:pos="2707"/>
        </w:tabs>
        <w:ind w:left="1620"/>
        <w:jc w:val="left"/>
        <w:rPr>
          <w:szCs w:val="22"/>
        </w:rPr>
      </w:pPr>
      <w:r w:rsidRPr="0014507C">
        <w:rPr>
          <w:szCs w:val="22"/>
          <w:u w:val="single"/>
        </w:rPr>
        <w:t>Guidance</w:t>
      </w:r>
      <w:r w:rsidR="0042041F">
        <w:rPr>
          <w:szCs w:val="22"/>
        </w:rPr>
        <w:t xml:space="preserve">:  The inspector performing this IP step should be </w:t>
      </w:r>
      <w:r w:rsidR="0006288E">
        <w:rPr>
          <w:szCs w:val="22"/>
        </w:rPr>
        <w:t xml:space="preserve">familiar with the edition and addenda of Section XI being used for the R/R program. </w:t>
      </w:r>
      <w:r w:rsidR="000C58BD">
        <w:rPr>
          <w:szCs w:val="22"/>
        </w:rPr>
        <w:t xml:space="preserve"> </w:t>
      </w:r>
      <w:r w:rsidR="0006288E">
        <w:rPr>
          <w:szCs w:val="22"/>
        </w:rPr>
        <w:t>The inspector should also be cogni</w:t>
      </w:r>
      <w:r w:rsidR="0042041F">
        <w:rPr>
          <w:szCs w:val="22"/>
        </w:rPr>
        <w:t xml:space="preserve">zant of </w:t>
      </w:r>
      <w:r w:rsidR="0006288E">
        <w:rPr>
          <w:szCs w:val="22"/>
        </w:rPr>
        <w:t xml:space="preserve">the requirements related to </w:t>
      </w:r>
      <w:r w:rsidR="0042041F">
        <w:rPr>
          <w:szCs w:val="22"/>
        </w:rPr>
        <w:t>R</w:t>
      </w:r>
      <w:r w:rsidR="0006288E">
        <w:rPr>
          <w:szCs w:val="22"/>
        </w:rPr>
        <w:t>epair</w:t>
      </w:r>
      <w:r w:rsidR="0042041F">
        <w:rPr>
          <w:szCs w:val="22"/>
        </w:rPr>
        <w:t>/R</w:t>
      </w:r>
      <w:r w:rsidR="0006288E">
        <w:rPr>
          <w:szCs w:val="22"/>
        </w:rPr>
        <w:t>eplacement</w:t>
      </w:r>
      <w:r w:rsidR="0042041F">
        <w:rPr>
          <w:szCs w:val="22"/>
        </w:rPr>
        <w:t xml:space="preserve"> plan</w:t>
      </w:r>
      <w:r w:rsidR="0006288E">
        <w:rPr>
          <w:szCs w:val="22"/>
        </w:rPr>
        <w:t>s</w:t>
      </w:r>
      <w:r w:rsidR="0042041F">
        <w:rPr>
          <w:szCs w:val="22"/>
        </w:rPr>
        <w:t xml:space="preserve">, acceptability/suitability reviews, </w:t>
      </w:r>
      <w:r w:rsidR="0006288E">
        <w:rPr>
          <w:szCs w:val="22"/>
        </w:rPr>
        <w:t>Inspection (Authorized Inspection Agency), the a</w:t>
      </w:r>
      <w:r w:rsidR="0042041F">
        <w:rPr>
          <w:szCs w:val="22"/>
        </w:rPr>
        <w:t>pplication of Section XI Co</w:t>
      </w:r>
      <w:r w:rsidR="0006288E">
        <w:rPr>
          <w:szCs w:val="22"/>
        </w:rPr>
        <w:t>de Cases, and reconciliation.</w:t>
      </w:r>
    </w:p>
    <w:p w14:paraId="78B077AD" w14:textId="77777777" w:rsidR="00307AC3" w:rsidRDefault="00307AC3" w:rsidP="00846613">
      <w:pPr>
        <w:pStyle w:val="Header02"/>
        <w:tabs>
          <w:tab w:val="clear" w:pos="274"/>
          <w:tab w:val="clear" w:pos="806"/>
          <w:tab w:val="clear" w:pos="1440"/>
          <w:tab w:val="clear" w:pos="2074"/>
          <w:tab w:val="clear" w:pos="2707"/>
        </w:tabs>
        <w:ind w:left="1260" w:hanging="1260"/>
        <w:jc w:val="left"/>
        <w:rPr>
          <w:szCs w:val="22"/>
        </w:rPr>
      </w:pPr>
    </w:p>
    <w:p w14:paraId="24EC1DF0" w14:textId="77777777" w:rsidR="00570BBE" w:rsidRDefault="00307AC3" w:rsidP="00846613">
      <w:pPr>
        <w:pStyle w:val="Lettered"/>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ind w:left="1260" w:hanging="630"/>
        <w:jc w:val="left"/>
        <w:rPr>
          <w:szCs w:val="22"/>
        </w:rPr>
      </w:pPr>
      <w:r>
        <w:rPr>
          <w:szCs w:val="22"/>
        </w:rPr>
        <w:t>b</w:t>
      </w:r>
      <w:r w:rsidR="00136DA3">
        <w:rPr>
          <w:szCs w:val="22"/>
        </w:rPr>
        <w:t xml:space="preserve">. </w:t>
      </w:r>
      <w:r w:rsidR="00136DA3">
        <w:rPr>
          <w:szCs w:val="22"/>
        </w:rPr>
        <w:tab/>
        <w:t>If repair</w:t>
      </w:r>
      <w:r w:rsidR="00570BBE">
        <w:rPr>
          <w:szCs w:val="22"/>
        </w:rPr>
        <w:t>/replacement</w:t>
      </w:r>
      <w:r w:rsidR="00C468C1" w:rsidRPr="00EE5484">
        <w:rPr>
          <w:szCs w:val="22"/>
        </w:rPr>
        <w:t xml:space="preserve"> activities have occurred at the time of inspection, then verify</w:t>
      </w:r>
      <w:r w:rsidR="00136DA3">
        <w:rPr>
          <w:szCs w:val="22"/>
        </w:rPr>
        <w:t xml:space="preserve"> </w:t>
      </w:r>
      <w:r w:rsidR="00570BBE">
        <w:rPr>
          <w:szCs w:val="22"/>
        </w:rPr>
        <w:t>the following:</w:t>
      </w:r>
    </w:p>
    <w:p w14:paraId="11453DDB" w14:textId="77777777" w:rsidR="00570BBE" w:rsidRDefault="00570BBE" w:rsidP="00846613">
      <w:pPr>
        <w:pStyle w:val="Lettered"/>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ind w:left="1260" w:hanging="655"/>
        <w:jc w:val="left"/>
        <w:rPr>
          <w:szCs w:val="22"/>
        </w:rPr>
      </w:pPr>
    </w:p>
    <w:p w14:paraId="2862C0D8" w14:textId="77777777" w:rsidR="00846613" w:rsidRDefault="0014507C" w:rsidP="00E64438">
      <w:pPr>
        <w:pStyle w:val="Header02"/>
        <w:numPr>
          <w:ilvl w:val="0"/>
          <w:numId w:val="28"/>
        </w:numPr>
        <w:tabs>
          <w:tab w:val="clear" w:pos="1440"/>
          <w:tab w:val="clear" w:pos="2074"/>
          <w:tab w:val="left" w:pos="1890"/>
          <w:tab w:val="left" w:pos="3240"/>
          <w:tab w:val="left" w:pos="3874"/>
          <w:tab w:val="left" w:pos="4507"/>
          <w:tab w:val="left" w:pos="5040"/>
          <w:tab w:val="left" w:pos="5674"/>
          <w:tab w:val="left" w:pos="6307"/>
          <w:tab w:val="left" w:pos="7474"/>
          <w:tab w:val="left" w:pos="8107"/>
          <w:tab w:val="left" w:pos="8726"/>
        </w:tabs>
        <w:jc w:val="left"/>
        <w:rPr>
          <w:szCs w:val="22"/>
        </w:rPr>
      </w:pPr>
      <w:r>
        <w:rPr>
          <w:szCs w:val="22"/>
        </w:rPr>
        <w:t>Verify</w:t>
      </w:r>
      <w:r w:rsidR="00570BBE">
        <w:rPr>
          <w:szCs w:val="22"/>
        </w:rPr>
        <w:t xml:space="preserve">, by sampling, that </w:t>
      </w:r>
      <w:r w:rsidR="0006288E">
        <w:rPr>
          <w:szCs w:val="22"/>
        </w:rPr>
        <w:t>repairs were performed to</w:t>
      </w:r>
      <w:r w:rsidR="00136DA3">
        <w:rPr>
          <w:szCs w:val="22"/>
        </w:rPr>
        <w:t xml:space="preserve"> ASME Code Section III</w:t>
      </w:r>
      <w:r w:rsidR="00F0016C">
        <w:rPr>
          <w:szCs w:val="22"/>
        </w:rPr>
        <w:t xml:space="preserve"> </w:t>
      </w:r>
      <w:r w:rsidR="00136DA3">
        <w:rPr>
          <w:szCs w:val="22"/>
        </w:rPr>
        <w:t>requirements</w:t>
      </w:r>
      <w:r w:rsidR="00C468C1" w:rsidRPr="00EE5484">
        <w:rPr>
          <w:szCs w:val="22"/>
        </w:rPr>
        <w:t>.</w:t>
      </w:r>
    </w:p>
    <w:p w14:paraId="6F8CE07A" w14:textId="77777777" w:rsidR="00846613" w:rsidRDefault="00846613" w:rsidP="00846613">
      <w:pPr>
        <w:pStyle w:val="Lettered"/>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ind w:left="1325" w:firstLine="0"/>
        <w:jc w:val="left"/>
        <w:rPr>
          <w:szCs w:val="22"/>
        </w:rPr>
      </w:pPr>
    </w:p>
    <w:p w14:paraId="0A8CA980" w14:textId="77777777" w:rsidR="00570BBE" w:rsidRPr="00846613" w:rsidRDefault="00570BBE" w:rsidP="00E64438">
      <w:pPr>
        <w:pStyle w:val="Lettered"/>
        <w:numPr>
          <w:ilvl w:val="0"/>
          <w:numId w:val="28"/>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jc w:val="left"/>
        <w:rPr>
          <w:szCs w:val="22"/>
        </w:rPr>
      </w:pPr>
      <w:r w:rsidRPr="00846613">
        <w:rPr>
          <w:szCs w:val="22"/>
        </w:rPr>
        <w:t>Verify, by sampling, that the licensee has evaluated all repair and replacement actions in accordance with 10 CFR 50.59 to ensure that a license amendment is not required</w:t>
      </w:r>
      <w:r w:rsidR="00B51814" w:rsidRPr="00846613">
        <w:rPr>
          <w:szCs w:val="22"/>
        </w:rPr>
        <w:t>.</w:t>
      </w:r>
    </w:p>
    <w:p w14:paraId="514F4CAB" w14:textId="77777777" w:rsidR="00B51814" w:rsidRDefault="00B51814" w:rsidP="00E90E0B">
      <w:pPr>
        <w:pStyle w:val="Subsection"/>
        <w:tabs>
          <w:tab w:val="clear" w:pos="1440"/>
          <w:tab w:val="clear" w:pos="2074"/>
          <w:tab w:val="clear" w:pos="6926"/>
          <w:tab w:val="left" w:pos="1260"/>
          <w:tab w:val="left" w:pos="1530"/>
        </w:tabs>
        <w:ind w:left="1530" w:hanging="925"/>
        <w:jc w:val="left"/>
        <w:rPr>
          <w:szCs w:val="22"/>
        </w:rPr>
      </w:pPr>
    </w:p>
    <w:p w14:paraId="6A3D2CA9" w14:textId="219AC300" w:rsidR="008132B6" w:rsidRPr="00EE5484" w:rsidRDefault="008132B6" w:rsidP="00E64438">
      <w:pPr>
        <w:pStyle w:val="Header02"/>
        <w:tabs>
          <w:tab w:val="clear" w:pos="806"/>
          <w:tab w:val="left" w:pos="810"/>
          <w:tab w:val="left" w:pos="3240"/>
          <w:tab w:val="left" w:pos="3874"/>
          <w:tab w:val="left" w:pos="4507"/>
          <w:tab w:val="left" w:pos="5040"/>
          <w:tab w:val="left" w:pos="5674"/>
          <w:tab w:val="left" w:pos="6307"/>
          <w:tab w:val="left" w:pos="7474"/>
          <w:tab w:val="left" w:pos="8107"/>
          <w:tab w:val="left" w:pos="8726"/>
        </w:tabs>
        <w:ind w:left="810" w:hanging="810"/>
        <w:jc w:val="left"/>
        <w:rPr>
          <w:szCs w:val="22"/>
        </w:rPr>
      </w:pPr>
      <w:r w:rsidRPr="00EE5484">
        <w:rPr>
          <w:szCs w:val="22"/>
        </w:rPr>
        <w:t>02.0</w:t>
      </w:r>
      <w:r w:rsidR="00BC2CB4">
        <w:rPr>
          <w:szCs w:val="22"/>
        </w:rPr>
        <w:t>6</w:t>
      </w:r>
      <w:r w:rsidRPr="00EE5484">
        <w:rPr>
          <w:szCs w:val="22"/>
        </w:rPr>
        <w:tab/>
      </w:r>
      <w:r w:rsidRPr="00EE5484">
        <w:rPr>
          <w:szCs w:val="22"/>
          <w:u w:val="single"/>
        </w:rPr>
        <w:t>Records</w:t>
      </w:r>
      <w:r w:rsidR="00F90591" w:rsidRPr="00EE5484">
        <w:rPr>
          <w:szCs w:val="22"/>
        </w:rPr>
        <w:t xml:space="preserve">. </w:t>
      </w:r>
      <w:r w:rsidR="009C779E">
        <w:rPr>
          <w:szCs w:val="22"/>
        </w:rPr>
        <w:t xml:space="preserve"> </w:t>
      </w:r>
      <w:r w:rsidRPr="00EE5484">
        <w:rPr>
          <w:szCs w:val="22"/>
        </w:rPr>
        <w:t xml:space="preserve">Verify that provisions for the maintenance and retention of records, including inspection, examination, test reports, repair and replacement, QA, and </w:t>
      </w:r>
      <w:ins w:id="39" w:author="Butler, Rhonda" w:date="2019-09-12T08:07:00Z">
        <w:r w:rsidR="00727ABF" w:rsidRPr="00727ABF">
          <w:rPr>
            <w:szCs w:val="22"/>
          </w:rPr>
          <w:t>nondestructive examination</w:t>
        </w:r>
      </w:ins>
      <w:ins w:id="40" w:author="Butler, Rhonda" w:date="2019-09-12T08:08:00Z">
        <w:r w:rsidR="00BA1998">
          <w:rPr>
            <w:szCs w:val="22"/>
          </w:rPr>
          <w:t xml:space="preserve"> (</w:t>
        </w:r>
      </w:ins>
      <w:r w:rsidRPr="00EE5484">
        <w:rPr>
          <w:szCs w:val="22"/>
        </w:rPr>
        <w:t>NDE</w:t>
      </w:r>
      <w:ins w:id="41" w:author="Butler, Rhonda" w:date="2019-09-12T08:08:00Z">
        <w:r w:rsidR="00BA1998">
          <w:rPr>
            <w:szCs w:val="22"/>
          </w:rPr>
          <w:t>)</w:t>
        </w:r>
      </w:ins>
      <w:r w:rsidRPr="00EE5484">
        <w:rPr>
          <w:szCs w:val="22"/>
        </w:rPr>
        <w:t xml:space="preserve"> records have been established in the </w:t>
      </w:r>
      <w:r w:rsidR="00853DC2" w:rsidRPr="00EE5484">
        <w:rPr>
          <w:szCs w:val="22"/>
        </w:rPr>
        <w:t>PSI/</w:t>
      </w:r>
      <w:r w:rsidRPr="00EE5484">
        <w:rPr>
          <w:szCs w:val="22"/>
        </w:rPr>
        <w:t>ISI program.</w:t>
      </w:r>
    </w:p>
    <w:p w14:paraId="47E748DA"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66153103" w14:textId="77777777" w:rsidR="003D176F" w:rsidRDefault="008132B6" w:rsidP="00ED5C2F">
      <w:pPr>
        <w:pStyle w:val="Subsection"/>
        <w:tabs>
          <w:tab w:val="clear" w:pos="6926"/>
        </w:tabs>
        <w:ind w:left="810"/>
        <w:jc w:val="left"/>
        <w:rPr>
          <w:szCs w:val="22"/>
        </w:rPr>
        <w:sectPr w:rsidR="003D176F" w:rsidSect="003D176F">
          <w:pgSz w:w="12240" w:h="15840"/>
          <w:pgMar w:top="1440" w:right="1440" w:bottom="1440" w:left="1440" w:header="720" w:footer="720" w:gutter="0"/>
          <w:cols w:space="720"/>
          <w:docGrid w:linePitch="326"/>
        </w:sectPr>
      </w:pPr>
      <w:r w:rsidRPr="00EE5484">
        <w:rPr>
          <w:szCs w:val="22"/>
          <w:u w:val="single"/>
        </w:rPr>
        <w:t>Guidance</w:t>
      </w:r>
      <w:r w:rsidRPr="00EE5484">
        <w:rPr>
          <w:szCs w:val="22"/>
        </w:rPr>
        <w:t xml:space="preserve">:  As required by ASME Code, Section </w:t>
      </w:r>
      <w:r w:rsidR="00C65A55" w:rsidRPr="00EE5484">
        <w:rPr>
          <w:szCs w:val="22"/>
        </w:rPr>
        <w:t xml:space="preserve">III or </w:t>
      </w:r>
      <w:r w:rsidRPr="00EE5484">
        <w:rPr>
          <w:szCs w:val="22"/>
        </w:rPr>
        <w:t xml:space="preserve">XI, the licensee prepares records of </w:t>
      </w:r>
      <w:ins w:id="42" w:author="Butler, Rhonda" w:date="2019-09-11T08:08:00Z">
        <w:r w:rsidR="00471652">
          <w:rPr>
            <w:szCs w:val="22"/>
          </w:rPr>
          <w:t>ISI</w:t>
        </w:r>
      </w:ins>
      <w:r w:rsidRPr="00EE5484">
        <w:rPr>
          <w:szCs w:val="22"/>
        </w:rPr>
        <w:t>.  The FSAR</w:t>
      </w:r>
      <w:r w:rsidR="00875E63">
        <w:rPr>
          <w:szCs w:val="22"/>
        </w:rPr>
        <w:t>, the PSI</w:t>
      </w:r>
      <w:r w:rsidR="005D286A">
        <w:rPr>
          <w:szCs w:val="22"/>
        </w:rPr>
        <w:t>/ISI program</w:t>
      </w:r>
      <w:r w:rsidR="00875E63">
        <w:rPr>
          <w:szCs w:val="22"/>
        </w:rPr>
        <w:t>, or site procedures should</w:t>
      </w:r>
      <w:r w:rsidRPr="00EE5484">
        <w:rPr>
          <w:szCs w:val="22"/>
        </w:rPr>
        <w:t xml:space="preserve"> specif</w:t>
      </w:r>
      <w:r w:rsidR="00875E63">
        <w:rPr>
          <w:szCs w:val="22"/>
        </w:rPr>
        <w:t>y</w:t>
      </w:r>
      <w:r w:rsidRPr="00EE5484">
        <w:rPr>
          <w:szCs w:val="22"/>
        </w:rPr>
        <w:t xml:space="preserve"> record retention periods, and </w:t>
      </w:r>
      <w:r w:rsidR="00D54187" w:rsidRPr="00EE5484">
        <w:rPr>
          <w:szCs w:val="22"/>
        </w:rPr>
        <w:t xml:space="preserve">ASME NQA-1 </w:t>
      </w:r>
      <w:r w:rsidR="000743B2" w:rsidRPr="00EE5484">
        <w:rPr>
          <w:szCs w:val="22"/>
        </w:rPr>
        <w:t>and RG 1.28</w:t>
      </w:r>
      <w:r w:rsidRPr="00EE5484">
        <w:rPr>
          <w:szCs w:val="22"/>
        </w:rPr>
        <w:t xml:space="preserve"> provide guidance on retention periods and design features for a permanent reco</w:t>
      </w:r>
      <w:r w:rsidR="00846613">
        <w:rPr>
          <w:szCs w:val="22"/>
        </w:rPr>
        <w:t xml:space="preserve">rd storage facility.  It is not </w:t>
      </w:r>
      <w:r w:rsidRPr="00EE5484">
        <w:rPr>
          <w:szCs w:val="22"/>
        </w:rPr>
        <w:t>necessary that all PSI and ISI records be stored onsite.  Special concern should be given to the acquisition and proper storage of PSI records for the PSI performed</w:t>
      </w:r>
      <w:r w:rsidR="00846613">
        <w:rPr>
          <w:szCs w:val="22"/>
        </w:rPr>
        <w:t xml:space="preserve"> by the component manufacturer.</w:t>
      </w:r>
    </w:p>
    <w:p w14:paraId="2B9BC6D8" w14:textId="77777777" w:rsidR="00ED5C2F" w:rsidRDefault="00ED5C2F" w:rsidP="009C2895">
      <w:pPr>
        <w:pStyle w:val="Header02"/>
        <w:tabs>
          <w:tab w:val="left" w:pos="3240"/>
          <w:tab w:val="left" w:pos="3874"/>
          <w:tab w:val="left" w:pos="4507"/>
          <w:tab w:val="left" w:pos="5040"/>
          <w:tab w:val="left" w:pos="5674"/>
          <w:tab w:val="left" w:pos="6307"/>
          <w:tab w:val="left" w:pos="7474"/>
          <w:tab w:val="left" w:pos="8107"/>
          <w:tab w:val="left" w:pos="8726"/>
        </w:tabs>
        <w:ind w:left="810" w:hanging="810"/>
        <w:jc w:val="left"/>
        <w:rPr>
          <w:szCs w:val="22"/>
        </w:rPr>
      </w:pPr>
    </w:p>
    <w:p w14:paraId="12281F58" w14:textId="19870D8A" w:rsidR="008132B6" w:rsidRPr="00951F41" w:rsidRDefault="008132B6" w:rsidP="00E64438">
      <w:pPr>
        <w:pStyle w:val="Header02"/>
        <w:tabs>
          <w:tab w:val="clear" w:pos="806"/>
          <w:tab w:val="left" w:pos="810"/>
          <w:tab w:val="left" w:pos="3240"/>
          <w:tab w:val="left" w:pos="3874"/>
          <w:tab w:val="left" w:pos="4507"/>
          <w:tab w:val="left" w:pos="5040"/>
          <w:tab w:val="left" w:pos="5674"/>
          <w:tab w:val="left" w:pos="6307"/>
          <w:tab w:val="left" w:pos="7474"/>
          <w:tab w:val="left" w:pos="8107"/>
          <w:tab w:val="left" w:pos="8726"/>
        </w:tabs>
        <w:ind w:left="810" w:hanging="810"/>
        <w:jc w:val="left"/>
        <w:rPr>
          <w:b/>
        </w:rPr>
      </w:pPr>
      <w:r w:rsidRPr="00EE5484">
        <w:rPr>
          <w:szCs w:val="22"/>
        </w:rPr>
        <w:t>02.0</w:t>
      </w:r>
      <w:r w:rsidR="00BC2CB4">
        <w:rPr>
          <w:szCs w:val="22"/>
        </w:rPr>
        <w:t>7</w:t>
      </w:r>
      <w:r w:rsidRPr="00EE5484">
        <w:rPr>
          <w:szCs w:val="22"/>
        </w:rPr>
        <w:tab/>
      </w:r>
      <w:r w:rsidRPr="00EE5484">
        <w:rPr>
          <w:szCs w:val="22"/>
          <w:u w:val="single"/>
        </w:rPr>
        <w:t>Qualification of Personnel</w:t>
      </w:r>
      <w:r w:rsidR="00F90591" w:rsidRPr="00EE5484">
        <w:rPr>
          <w:szCs w:val="22"/>
        </w:rPr>
        <w:t xml:space="preserve">. </w:t>
      </w:r>
      <w:r w:rsidR="00F81F62">
        <w:rPr>
          <w:szCs w:val="22"/>
        </w:rPr>
        <w:t xml:space="preserve"> </w:t>
      </w:r>
      <w:r w:rsidRPr="00EE5484">
        <w:rPr>
          <w:szCs w:val="22"/>
        </w:rPr>
        <w:t>Verify</w:t>
      </w:r>
      <w:r w:rsidR="009C2895">
        <w:rPr>
          <w:szCs w:val="22"/>
        </w:rPr>
        <w:t xml:space="preserve"> that the</w:t>
      </w:r>
      <w:r w:rsidR="00223221">
        <w:rPr>
          <w:szCs w:val="22"/>
        </w:rPr>
        <w:t xml:space="preserve"> </w:t>
      </w:r>
      <w:r w:rsidR="009C2895">
        <w:rPr>
          <w:szCs w:val="22"/>
        </w:rPr>
        <w:t xml:space="preserve">PSI/ISI </w:t>
      </w:r>
      <w:r w:rsidRPr="00EE5484">
        <w:rPr>
          <w:szCs w:val="22"/>
        </w:rPr>
        <w:t>program</w:t>
      </w:r>
      <w:r w:rsidR="009C2895">
        <w:rPr>
          <w:szCs w:val="22"/>
        </w:rPr>
        <w:t>,</w:t>
      </w:r>
      <w:r w:rsidR="00223221">
        <w:rPr>
          <w:szCs w:val="22"/>
        </w:rPr>
        <w:t xml:space="preserve"> </w:t>
      </w:r>
      <w:r w:rsidR="009C2895">
        <w:rPr>
          <w:szCs w:val="22"/>
        </w:rPr>
        <w:t>and applicable</w:t>
      </w:r>
      <w:r w:rsidR="00223221">
        <w:rPr>
          <w:szCs w:val="22"/>
        </w:rPr>
        <w:t xml:space="preserve"> site procedures</w:t>
      </w:r>
      <w:r w:rsidR="009C2895">
        <w:rPr>
          <w:szCs w:val="22"/>
        </w:rPr>
        <w:t xml:space="preserve">, </w:t>
      </w:r>
      <w:r w:rsidRPr="00EE5484">
        <w:rPr>
          <w:szCs w:val="22"/>
        </w:rPr>
        <w:t>specif</w:t>
      </w:r>
      <w:r w:rsidR="00223221">
        <w:rPr>
          <w:szCs w:val="22"/>
        </w:rPr>
        <w:t>y</w:t>
      </w:r>
      <w:r w:rsidRPr="00EE5484">
        <w:rPr>
          <w:szCs w:val="22"/>
        </w:rPr>
        <w:t xml:space="preserve"> personnel qualification requirements </w:t>
      </w:r>
      <w:r w:rsidR="00C1253B">
        <w:rPr>
          <w:szCs w:val="22"/>
        </w:rPr>
        <w:t xml:space="preserve">that are </w:t>
      </w:r>
      <w:r w:rsidRPr="00EE5484">
        <w:rPr>
          <w:szCs w:val="22"/>
        </w:rPr>
        <w:t>consistent with the ASME Code, and other applicable documents.</w:t>
      </w:r>
      <w:r w:rsidR="00373F10">
        <w:rPr>
          <w:szCs w:val="22"/>
        </w:rPr>
        <w:t xml:space="preserve"> </w:t>
      </w:r>
    </w:p>
    <w:p w14:paraId="28472266" w14:textId="77777777" w:rsidR="00951F41" w:rsidRPr="00951F41" w:rsidRDefault="00951F41" w:rsidP="00951F41">
      <w:pPr>
        <w:pStyle w:val="Header02"/>
        <w:tabs>
          <w:tab w:val="left" w:pos="3240"/>
          <w:tab w:val="left" w:pos="3874"/>
          <w:tab w:val="left" w:pos="4507"/>
          <w:tab w:val="left" w:pos="5040"/>
          <w:tab w:val="left" w:pos="5674"/>
          <w:tab w:val="left" w:pos="6307"/>
          <w:tab w:val="left" w:pos="7474"/>
          <w:tab w:val="left" w:pos="8107"/>
          <w:tab w:val="left" w:pos="8726"/>
        </w:tabs>
        <w:ind w:left="1164"/>
        <w:jc w:val="left"/>
        <w:rPr>
          <w:b/>
        </w:rPr>
      </w:pPr>
    </w:p>
    <w:p w14:paraId="2347904A" w14:textId="5606234B" w:rsidR="00C1253B" w:rsidRDefault="008132B6" w:rsidP="00C1253B">
      <w:pPr>
        <w:pStyle w:val="Subsection"/>
        <w:ind w:left="810"/>
        <w:jc w:val="left"/>
        <w:rPr>
          <w:szCs w:val="22"/>
        </w:rPr>
      </w:pPr>
      <w:r w:rsidRPr="00EE5484">
        <w:rPr>
          <w:szCs w:val="22"/>
          <w:u w:val="single"/>
        </w:rPr>
        <w:t>Guidance</w:t>
      </w:r>
      <w:r w:rsidRPr="00EE5484">
        <w:rPr>
          <w:szCs w:val="22"/>
        </w:rPr>
        <w:t xml:space="preserve">:  </w:t>
      </w:r>
      <w:r w:rsidR="00C1253B">
        <w:rPr>
          <w:szCs w:val="22"/>
        </w:rPr>
        <w:t>Per</w:t>
      </w:r>
      <w:r w:rsidR="00C1253B" w:rsidRPr="00EE5484">
        <w:rPr>
          <w:szCs w:val="22"/>
        </w:rPr>
        <w:t xml:space="preserve"> </w:t>
      </w:r>
      <w:r w:rsidR="00C1253B">
        <w:rPr>
          <w:szCs w:val="22"/>
        </w:rPr>
        <w:t>ASME Section XI</w:t>
      </w:r>
      <w:r w:rsidR="00C1253B" w:rsidRPr="00EE5484">
        <w:rPr>
          <w:szCs w:val="22"/>
        </w:rPr>
        <w:t xml:space="preserve">, personnel performing </w:t>
      </w:r>
      <w:ins w:id="43" w:author="Butler, Rhonda" w:date="2019-09-12T08:09:00Z">
        <w:r w:rsidR="00BA1998">
          <w:rPr>
            <w:szCs w:val="22"/>
          </w:rPr>
          <w:t>NDE</w:t>
        </w:r>
      </w:ins>
      <w:r w:rsidR="00C1253B" w:rsidRPr="00EE5484">
        <w:rPr>
          <w:szCs w:val="22"/>
        </w:rPr>
        <w:t xml:space="preserve"> shall be qualified and certified using a written practice in accordance with ANSI/ASNT CP-189, as amended by the requirements of IWA-2300.</w:t>
      </w:r>
      <w:r w:rsidR="00C1253B" w:rsidRPr="00EE5484">
        <w:rPr>
          <w:color w:val="FF0000"/>
          <w:szCs w:val="22"/>
        </w:rPr>
        <w:t xml:space="preserve"> </w:t>
      </w:r>
      <w:r w:rsidR="00C1253B" w:rsidRPr="00EE5484">
        <w:rPr>
          <w:szCs w:val="22"/>
        </w:rPr>
        <w:t xml:space="preserve"> Other certifications (i.e.</w:t>
      </w:r>
      <w:r w:rsidR="00846613">
        <w:rPr>
          <w:szCs w:val="22"/>
        </w:rPr>
        <w:t>,</w:t>
      </w:r>
      <w:r w:rsidR="00C1253B" w:rsidRPr="00EE5484">
        <w:rPr>
          <w:szCs w:val="22"/>
        </w:rPr>
        <w:t xml:space="preserve"> SNT-TC-1a, ANS45.2.6, etc.) are valid until recertification is required</w:t>
      </w:r>
      <w:r w:rsidR="00C1253B" w:rsidRPr="00EE5484">
        <w:rPr>
          <w:color w:val="FF0000"/>
          <w:szCs w:val="22"/>
        </w:rPr>
        <w:t>.</w:t>
      </w:r>
      <w:r w:rsidR="00C1253B">
        <w:rPr>
          <w:color w:val="FF0000"/>
          <w:szCs w:val="22"/>
        </w:rPr>
        <w:t xml:space="preserve"> </w:t>
      </w:r>
      <w:r w:rsidR="00846613">
        <w:rPr>
          <w:color w:val="FF0000"/>
          <w:szCs w:val="22"/>
        </w:rPr>
        <w:t xml:space="preserve"> </w:t>
      </w:r>
      <w:r w:rsidR="00C1253B" w:rsidRPr="00C1253B">
        <w:rPr>
          <w:szCs w:val="22"/>
        </w:rPr>
        <w:t xml:space="preserve">Outside agencies, as defined in ASME Section XI, Appendix VII, may be used to qualify NDE personnel; however, </w:t>
      </w:r>
      <w:r w:rsidR="00951F41">
        <w:rPr>
          <w:szCs w:val="22"/>
        </w:rPr>
        <w:t xml:space="preserve">the </w:t>
      </w:r>
      <w:r w:rsidR="00C1253B" w:rsidRPr="00C1253B">
        <w:rPr>
          <w:szCs w:val="22"/>
        </w:rPr>
        <w:t>certification of Levels I, II, and III personnel</w:t>
      </w:r>
      <w:r w:rsidR="00951F41">
        <w:rPr>
          <w:szCs w:val="22"/>
        </w:rPr>
        <w:t xml:space="preserve"> is the sole responsibility of their employer</w:t>
      </w:r>
      <w:r w:rsidR="00C1253B" w:rsidRPr="00C1253B">
        <w:rPr>
          <w:szCs w:val="22"/>
        </w:rPr>
        <w:t>.</w:t>
      </w:r>
      <w:r w:rsidR="00951F41">
        <w:rPr>
          <w:szCs w:val="22"/>
        </w:rPr>
        <w:t xml:space="preserve"> </w:t>
      </w:r>
    </w:p>
    <w:p w14:paraId="0B7720E1" w14:textId="77777777" w:rsidR="00C1253B" w:rsidRDefault="00C1253B" w:rsidP="009D73AD">
      <w:pPr>
        <w:pStyle w:val="Subsection"/>
        <w:tabs>
          <w:tab w:val="clear" w:pos="6926"/>
        </w:tabs>
        <w:ind w:left="810"/>
        <w:jc w:val="left"/>
        <w:rPr>
          <w:szCs w:val="22"/>
        </w:rPr>
      </w:pPr>
    </w:p>
    <w:p w14:paraId="743521D7" w14:textId="77777777" w:rsidR="00602199" w:rsidRDefault="003D1B3F" w:rsidP="00602199">
      <w:pPr>
        <w:pStyle w:val="Subsection"/>
        <w:tabs>
          <w:tab w:val="clear" w:pos="6926"/>
        </w:tabs>
        <w:ind w:left="810"/>
        <w:jc w:val="left"/>
        <w:rPr>
          <w:szCs w:val="22"/>
        </w:rPr>
      </w:pPr>
      <w:r>
        <w:rPr>
          <w:szCs w:val="22"/>
        </w:rPr>
        <w:t xml:space="preserve">The inspector should review the written practice of each </w:t>
      </w:r>
      <w:r w:rsidR="00223221">
        <w:rPr>
          <w:szCs w:val="22"/>
        </w:rPr>
        <w:t>organization</w:t>
      </w:r>
      <w:r w:rsidR="005556A1">
        <w:rPr>
          <w:szCs w:val="22"/>
        </w:rPr>
        <w:t xml:space="preserve"> (i.e. licensee, vendor, and/or subcontractors)</w:t>
      </w:r>
      <w:r w:rsidR="00223221">
        <w:rPr>
          <w:szCs w:val="22"/>
        </w:rPr>
        <w:t xml:space="preserve"> </w:t>
      </w:r>
      <w:r w:rsidR="002815B4">
        <w:rPr>
          <w:szCs w:val="22"/>
        </w:rPr>
        <w:t xml:space="preserve">that </w:t>
      </w:r>
      <w:r w:rsidR="001E5A82">
        <w:rPr>
          <w:szCs w:val="22"/>
        </w:rPr>
        <w:t>certifies</w:t>
      </w:r>
      <w:r w:rsidR="00453344">
        <w:rPr>
          <w:szCs w:val="22"/>
        </w:rPr>
        <w:t xml:space="preserve"> </w:t>
      </w:r>
      <w:r w:rsidRPr="005B30E3">
        <w:rPr>
          <w:szCs w:val="22"/>
        </w:rPr>
        <w:t xml:space="preserve">personnel </w:t>
      </w:r>
      <w:r w:rsidR="00602199" w:rsidRPr="005B30E3">
        <w:rPr>
          <w:szCs w:val="22"/>
        </w:rPr>
        <w:t>performing NDE as part of the PSI/ISI program</w:t>
      </w:r>
      <w:r w:rsidR="00370F5E" w:rsidRPr="005B30E3">
        <w:rPr>
          <w:szCs w:val="22"/>
        </w:rPr>
        <w:t>.</w:t>
      </w:r>
      <w:r w:rsidR="00602199" w:rsidRPr="005B30E3">
        <w:rPr>
          <w:szCs w:val="22"/>
        </w:rPr>
        <w:t xml:space="preserve"> </w:t>
      </w:r>
      <w:r w:rsidR="00846613">
        <w:rPr>
          <w:szCs w:val="22"/>
        </w:rPr>
        <w:t xml:space="preserve"> </w:t>
      </w:r>
      <w:r w:rsidR="00602199" w:rsidRPr="005B30E3">
        <w:rPr>
          <w:szCs w:val="22"/>
        </w:rPr>
        <w:t xml:space="preserve">When more than one organization is involved, the inspectors should verify the responsibilities, interfaces, and authority of each organization to ensure that the appropriate </w:t>
      </w:r>
      <w:r w:rsidR="005B30E3">
        <w:rPr>
          <w:szCs w:val="22"/>
        </w:rPr>
        <w:t>documents</w:t>
      </w:r>
      <w:r w:rsidR="00602199" w:rsidRPr="005B30E3">
        <w:rPr>
          <w:szCs w:val="22"/>
        </w:rPr>
        <w:t xml:space="preserve"> are reviewed</w:t>
      </w:r>
      <w:r w:rsidR="005B30E3">
        <w:rPr>
          <w:szCs w:val="22"/>
        </w:rPr>
        <w:t xml:space="preserve">. </w:t>
      </w:r>
    </w:p>
    <w:p w14:paraId="35602799" w14:textId="77777777" w:rsidR="00602199" w:rsidRDefault="00602199" w:rsidP="009D73AD">
      <w:pPr>
        <w:pStyle w:val="Subsection"/>
        <w:tabs>
          <w:tab w:val="clear" w:pos="6926"/>
        </w:tabs>
        <w:ind w:left="810"/>
        <w:jc w:val="left"/>
        <w:rPr>
          <w:szCs w:val="22"/>
        </w:rPr>
      </w:pPr>
      <w:r>
        <w:rPr>
          <w:szCs w:val="22"/>
        </w:rPr>
        <w:t xml:space="preserve"> </w:t>
      </w:r>
      <w:r w:rsidR="00453344">
        <w:rPr>
          <w:szCs w:val="22"/>
        </w:rPr>
        <w:t xml:space="preserve"> </w:t>
      </w:r>
    </w:p>
    <w:p w14:paraId="44DBE10A" w14:textId="2CEB629B" w:rsidR="008132B6" w:rsidRPr="00EE5484" w:rsidRDefault="008132B6" w:rsidP="009D73AD">
      <w:pPr>
        <w:pStyle w:val="Subsection"/>
        <w:tabs>
          <w:tab w:val="clear" w:pos="6926"/>
        </w:tabs>
        <w:ind w:left="810"/>
        <w:jc w:val="left"/>
        <w:rPr>
          <w:szCs w:val="22"/>
        </w:rPr>
      </w:pPr>
      <w:r w:rsidRPr="00EE5484">
        <w:rPr>
          <w:szCs w:val="22"/>
        </w:rPr>
        <w:t>The inspector should also be aware of NRC</w:t>
      </w:r>
      <w:r w:rsidR="00CF7AA6">
        <w:rPr>
          <w:szCs w:val="22"/>
        </w:rPr>
        <w:t xml:space="preserve"> and </w:t>
      </w:r>
      <w:r w:rsidRPr="00EE5484">
        <w:rPr>
          <w:szCs w:val="22"/>
        </w:rPr>
        <w:t xml:space="preserve">industry initiatives in the area of qualification of procedures and personnel for </w:t>
      </w:r>
      <w:r w:rsidR="002F6648">
        <w:rPr>
          <w:szCs w:val="22"/>
        </w:rPr>
        <w:t>PSI/</w:t>
      </w:r>
      <w:r w:rsidRPr="00EE5484">
        <w:rPr>
          <w:szCs w:val="22"/>
        </w:rPr>
        <w:t>ISI, such as the EPRI Performance Demonstration Initiative for the qualification of procedures and personnel for ultrasonic testing.</w:t>
      </w:r>
    </w:p>
    <w:p w14:paraId="425508E9"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5343A909" w14:textId="77777777" w:rsidR="00E40B34" w:rsidRDefault="008132B6" w:rsidP="009D73AD">
      <w:pPr>
        <w:pStyle w:val="Header02"/>
        <w:tabs>
          <w:tab w:val="left" w:pos="3240"/>
          <w:tab w:val="left" w:pos="3874"/>
          <w:tab w:val="left" w:pos="4507"/>
          <w:tab w:val="left" w:pos="5040"/>
          <w:tab w:val="left" w:pos="5674"/>
          <w:tab w:val="left" w:pos="6307"/>
          <w:tab w:val="left" w:pos="7474"/>
          <w:tab w:val="left" w:pos="8107"/>
          <w:tab w:val="left" w:pos="8726"/>
        </w:tabs>
        <w:ind w:left="810" w:hanging="810"/>
        <w:jc w:val="left"/>
        <w:rPr>
          <w:rFonts w:cs="Times New Roman"/>
          <w:szCs w:val="22"/>
        </w:rPr>
      </w:pPr>
      <w:r w:rsidRPr="00EE5484">
        <w:rPr>
          <w:szCs w:val="22"/>
        </w:rPr>
        <w:t>02.0</w:t>
      </w:r>
      <w:r w:rsidR="00BC2CB4">
        <w:rPr>
          <w:szCs w:val="22"/>
        </w:rPr>
        <w:t>8</w:t>
      </w:r>
      <w:r w:rsidRPr="00EE5484">
        <w:rPr>
          <w:szCs w:val="22"/>
        </w:rPr>
        <w:tab/>
      </w:r>
      <w:r w:rsidRPr="00EE5484">
        <w:rPr>
          <w:szCs w:val="22"/>
          <w:u w:val="single"/>
        </w:rPr>
        <w:t>Reporting Requirements</w:t>
      </w:r>
      <w:r w:rsidR="00F90591" w:rsidRPr="00EE5484">
        <w:rPr>
          <w:szCs w:val="22"/>
        </w:rPr>
        <w:t>.</w:t>
      </w:r>
      <w:r w:rsidR="004B619B">
        <w:rPr>
          <w:szCs w:val="22"/>
        </w:rPr>
        <w:t xml:space="preserve">  </w:t>
      </w:r>
      <w:r w:rsidRPr="00EE5484">
        <w:rPr>
          <w:szCs w:val="22"/>
        </w:rPr>
        <w:t>Verify that the licensee's program includes the ASME Code and plant Technical Specification requirements, as applicable, for submittal of written reports of PSI/ISI results and repairs/replacements.</w:t>
      </w:r>
      <w:r w:rsidR="001E75C3">
        <w:rPr>
          <w:szCs w:val="22"/>
        </w:rPr>
        <w:t xml:space="preserve">  </w:t>
      </w:r>
    </w:p>
    <w:p w14:paraId="65B8A8AA" w14:textId="77777777" w:rsidR="00E40B34" w:rsidRPr="00952213" w:rsidRDefault="00E40B34" w:rsidP="009D73AD">
      <w:pPr>
        <w:pStyle w:val="Header02"/>
        <w:tabs>
          <w:tab w:val="left" w:pos="3240"/>
          <w:tab w:val="left" w:pos="3874"/>
          <w:tab w:val="left" w:pos="4507"/>
          <w:tab w:val="left" w:pos="5040"/>
          <w:tab w:val="left" w:pos="5674"/>
          <w:tab w:val="left" w:pos="6307"/>
          <w:tab w:val="left" w:pos="7474"/>
          <w:tab w:val="left" w:pos="8107"/>
          <w:tab w:val="left" w:pos="8726"/>
        </w:tabs>
        <w:ind w:left="810" w:hanging="810"/>
        <w:jc w:val="left"/>
        <w:rPr>
          <w:b/>
        </w:rPr>
      </w:pPr>
    </w:p>
    <w:p w14:paraId="782B7F42" w14:textId="77777777" w:rsidR="005409E7" w:rsidRPr="00EE5484" w:rsidRDefault="008132B6" w:rsidP="00E40B34">
      <w:pPr>
        <w:pStyle w:val="Subsection"/>
        <w:tabs>
          <w:tab w:val="clear" w:pos="6926"/>
          <w:tab w:val="left" w:pos="90"/>
        </w:tabs>
        <w:ind w:left="810"/>
        <w:jc w:val="left"/>
        <w:rPr>
          <w:szCs w:val="22"/>
        </w:rPr>
      </w:pPr>
      <w:r w:rsidRPr="00EE5484">
        <w:rPr>
          <w:szCs w:val="22"/>
          <w:u w:val="single"/>
        </w:rPr>
        <w:t>Guidance</w:t>
      </w:r>
      <w:r w:rsidRPr="00EE5484">
        <w:rPr>
          <w:szCs w:val="22"/>
        </w:rPr>
        <w:t xml:space="preserve">:  </w:t>
      </w:r>
      <w:r w:rsidR="00846613">
        <w:rPr>
          <w:szCs w:val="22"/>
        </w:rPr>
        <w:t>The i</w:t>
      </w:r>
      <w:r w:rsidRPr="00EE5484">
        <w:rPr>
          <w:szCs w:val="22"/>
        </w:rPr>
        <w:t xml:space="preserve">ntent of the review is to ensure the licensee’s program has provisions for submitting the reports </w:t>
      </w:r>
      <w:r w:rsidR="00446CFC">
        <w:rPr>
          <w:szCs w:val="22"/>
        </w:rPr>
        <w:t>required by</w:t>
      </w:r>
      <w:r w:rsidRPr="00EE5484">
        <w:rPr>
          <w:szCs w:val="22"/>
        </w:rPr>
        <w:t xml:space="preserve"> </w:t>
      </w:r>
      <w:r w:rsidR="00446CFC">
        <w:rPr>
          <w:szCs w:val="22"/>
        </w:rPr>
        <w:t>ASME Section XI, IWA-6000,</w:t>
      </w:r>
      <w:r w:rsidRPr="00EE5484">
        <w:rPr>
          <w:szCs w:val="22"/>
        </w:rPr>
        <w:t xml:space="preserve"> or any other applicable </w:t>
      </w:r>
      <w:r w:rsidR="00446CFC">
        <w:rPr>
          <w:szCs w:val="22"/>
        </w:rPr>
        <w:t xml:space="preserve">governing </w:t>
      </w:r>
      <w:r w:rsidRPr="00EE5484">
        <w:rPr>
          <w:szCs w:val="22"/>
        </w:rPr>
        <w:t>document</w:t>
      </w:r>
      <w:r w:rsidR="00446CFC">
        <w:rPr>
          <w:szCs w:val="22"/>
        </w:rPr>
        <w:t xml:space="preserve"> or site procedure. </w:t>
      </w:r>
      <w:r w:rsidRPr="00EE5484">
        <w:rPr>
          <w:szCs w:val="22"/>
        </w:rPr>
        <w:t xml:space="preserve"> </w:t>
      </w:r>
    </w:p>
    <w:p w14:paraId="37BE10B2" w14:textId="77777777" w:rsidR="00C30063" w:rsidRPr="00EE5484" w:rsidRDefault="00C30063" w:rsidP="00E40B34">
      <w:pPr>
        <w:pStyle w:val="Subsection"/>
        <w:tabs>
          <w:tab w:val="clear" w:pos="6926"/>
          <w:tab w:val="left" w:pos="90"/>
        </w:tabs>
        <w:ind w:left="810"/>
        <w:jc w:val="left"/>
        <w:rPr>
          <w:szCs w:val="22"/>
        </w:rPr>
      </w:pPr>
    </w:p>
    <w:p w14:paraId="1193511D" w14:textId="77777777" w:rsidR="008132B6" w:rsidRPr="00EE5484" w:rsidRDefault="008132B6" w:rsidP="009D73AD">
      <w:pPr>
        <w:pStyle w:val="Subsection"/>
        <w:tabs>
          <w:tab w:val="clear" w:pos="6926"/>
        </w:tabs>
        <w:ind w:left="810"/>
        <w:jc w:val="left"/>
        <w:rPr>
          <w:szCs w:val="22"/>
        </w:rPr>
      </w:pPr>
      <w:r w:rsidRPr="00EE5484">
        <w:rPr>
          <w:szCs w:val="22"/>
        </w:rPr>
        <w:t>For reviews during construction, just prior to commercial service, the inspector should review the PSI summary report and initial ISI program, if available and ensure they have been filed with the NRC for review, or that the program has proper instruction to send the PSI summary report and ISI program to the NRC.</w:t>
      </w:r>
    </w:p>
    <w:p w14:paraId="5B9B6DD8" w14:textId="77777777" w:rsidR="005409E7" w:rsidRPr="00EE5484" w:rsidRDefault="005409E7" w:rsidP="009D73AD">
      <w:pPr>
        <w:pStyle w:val="Subsection"/>
        <w:tabs>
          <w:tab w:val="clear" w:pos="6926"/>
        </w:tabs>
        <w:jc w:val="left"/>
        <w:rPr>
          <w:szCs w:val="22"/>
        </w:rPr>
      </w:pPr>
    </w:p>
    <w:p w14:paraId="74D1ED07" w14:textId="1FD59836" w:rsidR="000B4AFC" w:rsidRDefault="008132B6" w:rsidP="008C1237">
      <w:pPr>
        <w:pStyle w:val="Header02"/>
        <w:tabs>
          <w:tab w:val="clear" w:pos="806"/>
          <w:tab w:val="left" w:pos="810"/>
          <w:tab w:val="left" w:pos="3240"/>
          <w:tab w:val="left" w:pos="3874"/>
          <w:tab w:val="left" w:pos="4507"/>
          <w:tab w:val="left" w:pos="5040"/>
          <w:tab w:val="left" w:pos="5674"/>
          <w:tab w:val="left" w:pos="6307"/>
          <w:tab w:val="left" w:pos="7474"/>
          <w:tab w:val="left" w:pos="8107"/>
          <w:tab w:val="left" w:pos="8726"/>
        </w:tabs>
        <w:ind w:left="810" w:hanging="810"/>
        <w:jc w:val="left"/>
        <w:rPr>
          <w:szCs w:val="22"/>
        </w:rPr>
      </w:pPr>
      <w:r w:rsidRPr="00EE5484">
        <w:rPr>
          <w:szCs w:val="22"/>
        </w:rPr>
        <w:t>02.0</w:t>
      </w:r>
      <w:r w:rsidR="00BC2CB4">
        <w:rPr>
          <w:szCs w:val="22"/>
        </w:rPr>
        <w:t>9</w:t>
      </w:r>
      <w:r w:rsidRPr="00EE5484">
        <w:rPr>
          <w:szCs w:val="22"/>
        </w:rPr>
        <w:tab/>
      </w:r>
      <w:r w:rsidRPr="00EE5484">
        <w:rPr>
          <w:szCs w:val="22"/>
          <w:u w:val="single"/>
        </w:rPr>
        <w:t>Relief Requests</w:t>
      </w:r>
      <w:r w:rsidR="00F90591" w:rsidRPr="00EE5484">
        <w:rPr>
          <w:szCs w:val="22"/>
        </w:rPr>
        <w:t>.</w:t>
      </w:r>
      <w:r w:rsidRPr="00EE5484">
        <w:rPr>
          <w:szCs w:val="22"/>
        </w:rPr>
        <w:t xml:space="preserve"> </w:t>
      </w:r>
      <w:r w:rsidR="00E64438">
        <w:rPr>
          <w:szCs w:val="22"/>
        </w:rPr>
        <w:t xml:space="preserve"> </w:t>
      </w:r>
      <w:r w:rsidR="000B4AFC" w:rsidRPr="00EE5484">
        <w:rPr>
          <w:szCs w:val="22"/>
        </w:rPr>
        <w:t xml:space="preserve">Verify </w:t>
      </w:r>
      <w:r w:rsidRPr="00EE5484">
        <w:rPr>
          <w:szCs w:val="22"/>
        </w:rPr>
        <w:t xml:space="preserve">that the licensee's program contains </w:t>
      </w:r>
      <w:r w:rsidR="00446CFC">
        <w:rPr>
          <w:szCs w:val="22"/>
        </w:rPr>
        <w:t xml:space="preserve">appropriate </w:t>
      </w:r>
      <w:r w:rsidRPr="00EE5484">
        <w:rPr>
          <w:szCs w:val="22"/>
        </w:rPr>
        <w:t>guidance regarding the identification and processing of requests for relief from ASME Code requirements</w:t>
      </w:r>
      <w:r w:rsidR="00DF42C6" w:rsidRPr="00EE5484">
        <w:rPr>
          <w:szCs w:val="22"/>
        </w:rPr>
        <w:t xml:space="preserve"> that are impractical pursuant to 10 CFR 50.55a(g)(5)(iii)</w:t>
      </w:r>
      <w:r w:rsidR="008C1237">
        <w:rPr>
          <w:szCs w:val="22"/>
        </w:rPr>
        <w:t>.</w:t>
      </w:r>
      <w:r w:rsidR="00C60B82">
        <w:rPr>
          <w:szCs w:val="22"/>
        </w:rPr>
        <w:t xml:space="preserve"> </w:t>
      </w:r>
    </w:p>
    <w:p w14:paraId="347F2586" w14:textId="77777777" w:rsidR="00952213" w:rsidRDefault="00952213" w:rsidP="008C1237">
      <w:pPr>
        <w:pStyle w:val="Header02"/>
        <w:tabs>
          <w:tab w:val="clear" w:pos="806"/>
          <w:tab w:val="left" w:pos="810"/>
          <w:tab w:val="left" w:pos="3240"/>
          <w:tab w:val="left" w:pos="3874"/>
          <w:tab w:val="left" w:pos="4507"/>
          <w:tab w:val="left" w:pos="5040"/>
          <w:tab w:val="left" w:pos="5674"/>
          <w:tab w:val="left" w:pos="6307"/>
          <w:tab w:val="left" w:pos="7474"/>
          <w:tab w:val="left" w:pos="8107"/>
          <w:tab w:val="left" w:pos="8726"/>
        </w:tabs>
        <w:ind w:left="810" w:hanging="810"/>
        <w:jc w:val="left"/>
        <w:rPr>
          <w:szCs w:val="22"/>
        </w:rPr>
      </w:pPr>
    </w:p>
    <w:p w14:paraId="0CCF4273" w14:textId="1BC04AC3" w:rsidR="00C60B82" w:rsidRDefault="00C60B82" w:rsidP="008C1237">
      <w:pPr>
        <w:pStyle w:val="Header02"/>
        <w:tabs>
          <w:tab w:val="clear" w:pos="806"/>
          <w:tab w:val="left" w:pos="810"/>
          <w:tab w:val="left" w:pos="3240"/>
          <w:tab w:val="left" w:pos="3874"/>
          <w:tab w:val="left" w:pos="4507"/>
          <w:tab w:val="left" w:pos="5040"/>
          <w:tab w:val="left" w:pos="5674"/>
          <w:tab w:val="left" w:pos="6307"/>
          <w:tab w:val="left" w:pos="7474"/>
          <w:tab w:val="left" w:pos="8107"/>
          <w:tab w:val="left" w:pos="8726"/>
        </w:tabs>
        <w:ind w:left="810" w:hanging="810"/>
        <w:jc w:val="left"/>
        <w:rPr>
          <w:szCs w:val="22"/>
        </w:rPr>
      </w:pPr>
      <w:r>
        <w:rPr>
          <w:szCs w:val="22"/>
        </w:rPr>
        <w:tab/>
      </w:r>
      <w:r>
        <w:rPr>
          <w:szCs w:val="22"/>
        </w:rPr>
        <w:tab/>
      </w:r>
      <w:r w:rsidR="00E40B34" w:rsidRPr="00E40B34">
        <w:rPr>
          <w:szCs w:val="22"/>
          <w:u w:val="single"/>
        </w:rPr>
        <w:t>Guidance</w:t>
      </w:r>
      <w:r>
        <w:rPr>
          <w:szCs w:val="22"/>
        </w:rPr>
        <w:t xml:space="preserve">: </w:t>
      </w:r>
      <w:r w:rsidR="00E64438">
        <w:rPr>
          <w:szCs w:val="22"/>
        </w:rPr>
        <w:t xml:space="preserve"> </w:t>
      </w:r>
      <w:r>
        <w:rPr>
          <w:szCs w:val="22"/>
        </w:rPr>
        <w:t>Relief requests per 10 CFR 50.55a(g)</w:t>
      </w:r>
      <w:r w:rsidR="006706C3">
        <w:rPr>
          <w:szCs w:val="22"/>
        </w:rPr>
        <w:t>(5</w:t>
      </w:r>
      <w:r w:rsidR="00846613">
        <w:rPr>
          <w:szCs w:val="22"/>
        </w:rPr>
        <w:t>)</w:t>
      </w:r>
      <w:r w:rsidR="00346128">
        <w:rPr>
          <w:szCs w:val="22"/>
        </w:rPr>
        <w:t xml:space="preserve"> are</w:t>
      </w:r>
      <w:r>
        <w:rPr>
          <w:szCs w:val="22"/>
        </w:rPr>
        <w:t xml:space="preserve"> only applicable to the initial and subsequent 120-month inspection intervals and therefore do not apply to </w:t>
      </w:r>
      <w:ins w:id="44" w:author="Butler, Rhonda" w:date="2019-09-11T08:06:00Z">
        <w:r w:rsidR="00471652">
          <w:rPr>
            <w:szCs w:val="22"/>
          </w:rPr>
          <w:t>PSI</w:t>
        </w:r>
      </w:ins>
      <w:r>
        <w:rPr>
          <w:szCs w:val="22"/>
        </w:rPr>
        <w:t xml:space="preserve">. </w:t>
      </w:r>
      <w:r w:rsidR="004B619B">
        <w:rPr>
          <w:szCs w:val="22"/>
        </w:rPr>
        <w:t xml:space="preserve"> </w:t>
      </w:r>
      <w:r w:rsidR="00D37325">
        <w:rPr>
          <w:szCs w:val="22"/>
        </w:rPr>
        <w:t xml:space="preserve">As such, </w:t>
      </w:r>
      <w:r w:rsidR="00E40B34">
        <w:rPr>
          <w:szCs w:val="22"/>
        </w:rPr>
        <w:t>the licensee’s PSI program, or site procedures, should not allow the submittal of relief requests prior to commercial operation.</w:t>
      </w:r>
      <w:r>
        <w:rPr>
          <w:szCs w:val="22"/>
        </w:rPr>
        <w:t xml:space="preserve"> </w:t>
      </w:r>
    </w:p>
    <w:p w14:paraId="0634F52C" w14:textId="77777777" w:rsidR="00FB343C" w:rsidRDefault="00FB343C" w:rsidP="008C1237">
      <w:pPr>
        <w:pStyle w:val="Header02"/>
        <w:tabs>
          <w:tab w:val="clear" w:pos="806"/>
          <w:tab w:val="left" w:pos="810"/>
          <w:tab w:val="left" w:pos="3240"/>
          <w:tab w:val="left" w:pos="3874"/>
          <w:tab w:val="left" w:pos="4507"/>
          <w:tab w:val="left" w:pos="5040"/>
          <w:tab w:val="left" w:pos="5674"/>
          <w:tab w:val="left" w:pos="6307"/>
          <w:tab w:val="left" w:pos="7474"/>
          <w:tab w:val="left" w:pos="8107"/>
          <w:tab w:val="left" w:pos="8726"/>
        </w:tabs>
        <w:ind w:left="810" w:hanging="810"/>
        <w:jc w:val="left"/>
        <w:rPr>
          <w:szCs w:val="22"/>
        </w:rPr>
      </w:pPr>
    </w:p>
    <w:p w14:paraId="38AE3FB9" w14:textId="77777777" w:rsidR="00ED5C2F" w:rsidRDefault="00ED5C2F" w:rsidP="009D73AD">
      <w:pPr>
        <w:pStyle w:val="Header01"/>
        <w:tabs>
          <w:tab w:val="left" w:pos="3240"/>
          <w:tab w:val="left" w:pos="3874"/>
          <w:tab w:val="left" w:pos="4507"/>
          <w:tab w:val="left" w:pos="5040"/>
          <w:tab w:val="left" w:pos="5674"/>
          <w:tab w:val="left" w:pos="6307"/>
          <w:tab w:val="left" w:pos="7474"/>
          <w:tab w:val="left" w:pos="8107"/>
          <w:tab w:val="left" w:pos="8726"/>
        </w:tabs>
        <w:jc w:val="left"/>
        <w:rPr>
          <w:szCs w:val="22"/>
        </w:rPr>
      </w:pPr>
    </w:p>
    <w:p w14:paraId="0FCF7287" w14:textId="77777777" w:rsidR="008132B6" w:rsidRPr="00EE5484" w:rsidRDefault="008132B6" w:rsidP="009D73AD">
      <w:pPr>
        <w:pStyle w:val="Header01"/>
        <w:tabs>
          <w:tab w:val="left" w:pos="3240"/>
          <w:tab w:val="left" w:pos="3874"/>
          <w:tab w:val="left" w:pos="4507"/>
          <w:tab w:val="left" w:pos="5040"/>
          <w:tab w:val="left" w:pos="5674"/>
          <w:tab w:val="left" w:pos="6307"/>
          <w:tab w:val="left" w:pos="7474"/>
          <w:tab w:val="left" w:pos="8107"/>
          <w:tab w:val="left" w:pos="8726"/>
        </w:tabs>
        <w:jc w:val="left"/>
        <w:rPr>
          <w:szCs w:val="22"/>
        </w:rPr>
      </w:pPr>
      <w:r w:rsidRPr="00EE5484">
        <w:rPr>
          <w:szCs w:val="22"/>
        </w:rPr>
        <w:t>7305</w:t>
      </w:r>
      <w:r w:rsidR="007155F9" w:rsidRPr="00EE5484">
        <w:rPr>
          <w:szCs w:val="22"/>
        </w:rPr>
        <w:t>4</w:t>
      </w:r>
      <w:r w:rsidRPr="00EE5484">
        <w:rPr>
          <w:szCs w:val="22"/>
        </w:rPr>
        <w:t>-03</w:t>
      </w:r>
      <w:r w:rsidRPr="00EE5484">
        <w:rPr>
          <w:szCs w:val="22"/>
        </w:rPr>
        <w:tab/>
        <w:t>R</w:t>
      </w:r>
      <w:r w:rsidR="00425CC8" w:rsidRPr="00EE5484">
        <w:rPr>
          <w:szCs w:val="22"/>
        </w:rPr>
        <w:t>ESOURCE</w:t>
      </w:r>
      <w:r w:rsidRPr="00EE5484">
        <w:rPr>
          <w:szCs w:val="22"/>
        </w:rPr>
        <w:t xml:space="preserve"> E</w:t>
      </w:r>
      <w:r w:rsidR="00425CC8" w:rsidRPr="00EE5484">
        <w:rPr>
          <w:szCs w:val="22"/>
        </w:rPr>
        <w:t>STIMATE</w:t>
      </w:r>
    </w:p>
    <w:p w14:paraId="2469621D"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38B75313" w14:textId="77777777" w:rsidR="003D176F" w:rsidRDefault="008132B6" w:rsidP="009D73AD">
      <w:pPr>
        <w:pStyle w:val="Subsection"/>
        <w:tabs>
          <w:tab w:val="clear" w:pos="6926"/>
        </w:tabs>
        <w:jc w:val="left"/>
        <w:rPr>
          <w:szCs w:val="22"/>
        </w:rPr>
        <w:sectPr w:rsidR="003D176F" w:rsidSect="003D176F">
          <w:pgSz w:w="12240" w:h="15840"/>
          <w:pgMar w:top="1440" w:right="1440" w:bottom="1440" w:left="1440" w:header="720" w:footer="720" w:gutter="0"/>
          <w:cols w:space="720"/>
          <w:docGrid w:linePitch="326"/>
        </w:sectPr>
      </w:pPr>
      <w:r w:rsidRPr="00EE5484">
        <w:rPr>
          <w:szCs w:val="22"/>
        </w:rPr>
        <w:t xml:space="preserve">Total resource estimate is between </w:t>
      </w:r>
      <w:ins w:id="45" w:author="Webb, Michael" w:date="2020-02-10T09:59:00Z">
        <w:r w:rsidR="00CF7AA6">
          <w:rPr>
            <w:szCs w:val="22"/>
          </w:rPr>
          <w:t xml:space="preserve">456 </w:t>
        </w:r>
      </w:ins>
      <w:r w:rsidRPr="00EE5484">
        <w:rPr>
          <w:szCs w:val="22"/>
        </w:rPr>
        <w:t xml:space="preserve">and </w:t>
      </w:r>
      <w:r w:rsidR="009A623A">
        <w:rPr>
          <w:szCs w:val="22"/>
        </w:rPr>
        <w:t xml:space="preserve">556 </w:t>
      </w:r>
      <w:r w:rsidRPr="00EE5484">
        <w:rPr>
          <w:szCs w:val="22"/>
        </w:rPr>
        <w:t>hours, depending on what is identified during the inspection.  The inspection hours are broken out by sections as identified below.</w:t>
      </w:r>
    </w:p>
    <w:p w14:paraId="7A55304D" w14:textId="77777777" w:rsidR="00B376CA" w:rsidRPr="00EE5484" w:rsidRDefault="00B376CA"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jc w:val="left"/>
      </w:pPr>
    </w:p>
    <w:p w14:paraId="312AF83A" w14:textId="3B00E4CB" w:rsidR="001C4CCE" w:rsidRPr="001C4CCE" w:rsidRDefault="001C4CCE"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Cs w:val="22"/>
        </w:rPr>
      </w:pPr>
      <w:r>
        <w:rPr>
          <w:szCs w:val="22"/>
        </w:rPr>
        <w:t>03.01</w:t>
      </w:r>
      <w:r>
        <w:rPr>
          <w:szCs w:val="22"/>
        </w:rPr>
        <w:tab/>
      </w:r>
      <w:r w:rsidRPr="001C4CCE">
        <w:rPr>
          <w:szCs w:val="22"/>
          <w:u w:val="single"/>
        </w:rPr>
        <w:t>Review of Program Approval</w:t>
      </w:r>
      <w:r>
        <w:rPr>
          <w:szCs w:val="22"/>
          <w:u w:val="single"/>
        </w:rPr>
        <w:t>.</w:t>
      </w:r>
      <w:r>
        <w:rPr>
          <w:szCs w:val="22"/>
        </w:rPr>
        <w:t xml:space="preserve"> </w:t>
      </w:r>
      <w:r w:rsidR="00846613">
        <w:rPr>
          <w:szCs w:val="22"/>
        </w:rPr>
        <w:t xml:space="preserve"> </w:t>
      </w:r>
      <w:r w:rsidR="00C60B82">
        <w:rPr>
          <w:szCs w:val="22"/>
        </w:rPr>
        <w:t>Performed in</w:t>
      </w:r>
      <w:r>
        <w:rPr>
          <w:szCs w:val="22"/>
        </w:rPr>
        <w:t xml:space="preserve"> accordance with </w:t>
      </w:r>
      <w:ins w:id="46" w:author="Butler, Rhonda" w:date="2019-09-12T08:26:00Z">
        <w:r w:rsidR="00E64438">
          <w:rPr>
            <w:szCs w:val="22"/>
          </w:rPr>
          <w:t>S</w:t>
        </w:r>
      </w:ins>
      <w:r>
        <w:rPr>
          <w:szCs w:val="22"/>
        </w:rPr>
        <w:t>ection 02.01</w:t>
      </w:r>
      <w:r w:rsidR="00C60B82">
        <w:rPr>
          <w:szCs w:val="22"/>
        </w:rPr>
        <w:t xml:space="preserve">. </w:t>
      </w:r>
      <w:r w:rsidR="00846613">
        <w:rPr>
          <w:szCs w:val="22"/>
        </w:rPr>
        <w:t xml:space="preserve"> </w:t>
      </w:r>
      <w:r w:rsidR="00C60B82">
        <w:rPr>
          <w:szCs w:val="22"/>
        </w:rPr>
        <w:t>This estimate</w:t>
      </w:r>
      <w:r>
        <w:rPr>
          <w:szCs w:val="22"/>
        </w:rPr>
        <w:t xml:space="preserve"> is included in the estimate for the review of </w:t>
      </w:r>
      <w:r w:rsidR="00C60B82">
        <w:rPr>
          <w:szCs w:val="22"/>
        </w:rPr>
        <w:t>the program scope.</w:t>
      </w:r>
    </w:p>
    <w:p w14:paraId="5881A575" w14:textId="77777777" w:rsidR="001C4CCE" w:rsidRDefault="001C4CCE"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Cs w:val="22"/>
        </w:rPr>
      </w:pPr>
    </w:p>
    <w:p w14:paraId="11076521" w14:textId="77777777" w:rsidR="00F80995" w:rsidRDefault="0010728E"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Cs w:val="22"/>
        </w:rPr>
      </w:pPr>
      <w:r w:rsidRPr="00EE5484">
        <w:rPr>
          <w:szCs w:val="22"/>
        </w:rPr>
        <w:t>03.0</w:t>
      </w:r>
      <w:r w:rsidR="00B86F5B">
        <w:rPr>
          <w:szCs w:val="22"/>
        </w:rPr>
        <w:t>2</w:t>
      </w:r>
      <w:r w:rsidRPr="00EE5484">
        <w:rPr>
          <w:szCs w:val="22"/>
        </w:rPr>
        <w:t xml:space="preserve"> </w:t>
      </w:r>
      <w:r w:rsidRPr="00EE5484">
        <w:rPr>
          <w:szCs w:val="22"/>
        </w:rPr>
        <w:tab/>
      </w:r>
      <w:r w:rsidR="008132B6" w:rsidRPr="00EE5484">
        <w:rPr>
          <w:szCs w:val="22"/>
          <w:u w:val="single"/>
        </w:rPr>
        <w:t>Review of the Program Organization</w:t>
      </w:r>
      <w:r w:rsidR="00D54A0A" w:rsidRPr="00EE5484">
        <w:rPr>
          <w:szCs w:val="22"/>
          <w:u w:val="single"/>
        </w:rPr>
        <w:t>.</w:t>
      </w:r>
      <w:r w:rsidR="00D54A0A" w:rsidRPr="00EE5484">
        <w:rPr>
          <w:szCs w:val="22"/>
        </w:rPr>
        <w:t xml:space="preserve"> </w:t>
      </w:r>
      <w:r w:rsidR="00846613">
        <w:rPr>
          <w:szCs w:val="22"/>
        </w:rPr>
        <w:t xml:space="preserve"> </w:t>
      </w:r>
      <w:r w:rsidR="00C60B82">
        <w:rPr>
          <w:szCs w:val="22"/>
        </w:rPr>
        <w:t>Performed i</w:t>
      </w:r>
      <w:r w:rsidR="008132B6" w:rsidRPr="00EE5484">
        <w:rPr>
          <w:szCs w:val="22"/>
        </w:rPr>
        <w:t xml:space="preserve">n accordance with </w:t>
      </w:r>
      <w:ins w:id="47" w:author="Butler, Rhonda" w:date="2019-09-12T08:26:00Z">
        <w:r w:rsidR="00E64438">
          <w:rPr>
            <w:szCs w:val="22"/>
          </w:rPr>
          <w:t>S</w:t>
        </w:r>
      </w:ins>
      <w:r w:rsidR="008132B6" w:rsidRPr="00EE5484">
        <w:rPr>
          <w:szCs w:val="22"/>
        </w:rPr>
        <w:t>ection 02.0</w:t>
      </w:r>
      <w:r w:rsidR="00B60A68">
        <w:rPr>
          <w:szCs w:val="22"/>
        </w:rPr>
        <w:t>2</w:t>
      </w:r>
      <w:r w:rsidR="008132B6" w:rsidRPr="00EE5484">
        <w:rPr>
          <w:szCs w:val="22"/>
        </w:rPr>
        <w:t xml:space="preserve">, which involves a review of programmatic procedures, </w:t>
      </w:r>
      <w:r w:rsidR="00C60B82">
        <w:rPr>
          <w:szCs w:val="22"/>
        </w:rPr>
        <w:t xml:space="preserve">and </w:t>
      </w:r>
      <w:r w:rsidR="008132B6" w:rsidRPr="00EE5484">
        <w:rPr>
          <w:szCs w:val="22"/>
        </w:rPr>
        <w:t xml:space="preserve">should take </w:t>
      </w:r>
      <w:r w:rsidR="00C60B82">
        <w:rPr>
          <w:szCs w:val="22"/>
        </w:rPr>
        <w:t>120</w:t>
      </w:r>
      <w:r w:rsidR="00C60B82" w:rsidRPr="00EE5484">
        <w:rPr>
          <w:szCs w:val="22"/>
        </w:rPr>
        <w:t xml:space="preserve"> </w:t>
      </w:r>
      <w:r w:rsidR="008132B6" w:rsidRPr="00EE5484">
        <w:rPr>
          <w:szCs w:val="22"/>
        </w:rPr>
        <w:t xml:space="preserve">hours. </w:t>
      </w:r>
    </w:p>
    <w:p w14:paraId="4144C3CC" w14:textId="77777777" w:rsidR="003D176F" w:rsidRDefault="003D176F"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Cs w:val="22"/>
        </w:rPr>
      </w:pPr>
    </w:p>
    <w:p w14:paraId="47148B19" w14:textId="7FBB6EAB" w:rsidR="008132B6" w:rsidRPr="00EE5484" w:rsidRDefault="001C3E2A"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Cs w:val="22"/>
        </w:rPr>
      </w:pPr>
      <w:r w:rsidRPr="00EE5484">
        <w:rPr>
          <w:szCs w:val="22"/>
        </w:rPr>
        <w:t>03.0</w:t>
      </w:r>
      <w:r w:rsidR="00B86F5B">
        <w:rPr>
          <w:szCs w:val="22"/>
        </w:rPr>
        <w:t>3</w:t>
      </w:r>
      <w:r w:rsidRPr="00EE5484">
        <w:rPr>
          <w:szCs w:val="22"/>
        </w:rPr>
        <w:t xml:space="preserve"> </w:t>
      </w:r>
      <w:r w:rsidRPr="00EE5484">
        <w:rPr>
          <w:szCs w:val="22"/>
        </w:rPr>
        <w:tab/>
      </w:r>
      <w:r w:rsidR="008132B6" w:rsidRPr="00EE5484">
        <w:rPr>
          <w:szCs w:val="22"/>
          <w:u w:val="single"/>
        </w:rPr>
        <w:t xml:space="preserve">Review of the Program </w:t>
      </w:r>
      <w:r w:rsidR="00B60A68">
        <w:rPr>
          <w:szCs w:val="22"/>
          <w:u w:val="single"/>
        </w:rPr>
        <w:t>Scope</w:t>
      </w:r>
      <w:r w:rsidR="00D54A0A" w:rsidRPr="00EE5484">
        <w:rPr>
          <w:szCs w:val="22"/>
          <w:u w:val="single"/>
        </w:rPr>
        <w:t>.</w:t>
      </w:r>
      <w:r w:rsidR="00D54A0A" w:rsidRPr="00EE5484">
        <w:rPr>
          <w:szCs w:val="22"/>
        </w:rPr>
        <w:t xml:space="preserve"> </w:t>
      </w:r>
      <w:r w:rsidR="00846613">
        <w:rPr>
          <w:szCs w:val="22"/>
        </w:rPr>
        <w:t xml:space="preserve"> </w:t>
      </w:r>
      <w:r w:rsidR="00C60B82">
        <w:rPr>
          <w:szCs w:val="22"/>
        </w:rPr>
        <w:t>Performed i</w:t>
      </w:r>
      <w:r w:rsidR="008132B6" w:rsidRPr="00EE5484">
        <w:rPr>
          <w:szCs w:val="22"/>
        </w:rPr>
        <w:t xml:space="preserve">n accordance with </w:t>
      </w:r>
      <w:ins w:id="48" w:author="Butler, Rhonda" w:date="2019-09-12T08:26:00Z">
        <w:r w:rsidR="00E64438">
          <w:rPr>
            <w:szCs w:val="22"/>
          </w:rPr>
          <w:t>S</w:t>
        </w:r>
      </w:ins>
      <w:r w:rsidR="008132B6" w:rsidRPr="00EE5484">
        <w:rPr>
          <w:szCs w:val="22"/>
        </w:rPr>
        <w:t>ection 02.0</w:t>
      </w:r>
      <w:r w:rsidR="00B60A68">
        <w:rPr>
          <w:szCs w:val="22"/>
        </w:rPr>
        <w:t>3</w:t>
      </w:r>
      <w:r w:rsidR="008132B6" w:rsidRPr="00EE5484">
        <w:rPr>
          <w:szCs w:val="22"/>
        </w:rPr>
        <w:t>, which includes review of drawings, databases, and walk downs,</w:t>
      </w:r>
      <w:r w:rsidR="00C60B82">
        <w:rPr>
          <w:szCs w:val="22"/>
        </w:rPr>
        <w:t xml:space="preserve"> and</w:t>
      </w:r>
      <w:r w:rsidR="008132B6" w:rsidRPr="00EE5484">
        <w:rPr>
          <w:szCs w:val="22"/>
        </w:rPr>
        <w:t xml:space="preserve"> should take on the order of 300-400 hours, depending on issues that arise.</w:t>
      </w:r>
    </w:p>
    <w:p w14:paraId="7A29190B" w14:textId="77777777" w:rsidR="00B97955" w:rsidRPr="00EE5484" w:rsidRDefault="00B97955"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Cs w:val="22"/>
        </w:rPr>
      </w:pPr>
    </w:p>
    <w:p w14:paraId="15B2B3EF" w14:textId="6E1BB886" w:rsidR="008132B6" w:rsidRPr="00EE5484" w:rsidRDefault="001C3E2A"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Cs w:val="22"/>
        </w:rPr>
      </w:pPr>
      <w:r w:rsidRPr="00EE5484">
        <w:rPr>
          <w:szCs w:val="22"/>
        </w:rPr>
        <w:t>03.0</w:t>
      </w:r>
      <w:r w:rsidR="00B86F5B">
        <w:rPr>
          <w:szCs w:val="22"/>
        </w:rPr>
        <w:t>4</w:t>
      </w:r>
      <w:r w:rsidRPr="00EE5484">
        <w:rPr>
          <w:szCs w:val="22"/>
        </w:rPr>
        <w:tab/>
      </w:r>
      <w:r w:rsidR="008132B6" w:rsidRPr="00EE5484">
        <w:rPr>
          <w:szCs w:val="22"/>
          <w:u w:val="single"/>
        </w:rPr>
        <w:t xml:space="preserve">Review of the </w:t>
      </w:r>
      <w:ins w:id="49" w:author="Butler, Rhonda" w:date="2019-09-11T08:51:00Z">
        <w:r w:rsidR="003D6A3D">
          <w:rPr>
            <w:szCs w:val="22"/>
            <w:u w:val="single"/>
          </w:rPr>
          <w:t>QA</w:t>
        </w:r>
      </w:ins>
      <w:r w:rsidR="008132B6" w:rsidRPr="00EE5484">
        <w:rPr>
          <w:szCs w:val="22"/>
          <w:u w:val="single"/>
        </w:rPr>
        <w:t xml:space="preserve"> Program</w:t>
      </w:r>
      <w:r w:rsidR="00D54A0A" w:rsidRPr="00EE5484">
        <w:rPr>
          <w:szCs w:val="22"/>
          <w:u w:val="single"/>
        </w:rPr>
        <w:t>.</w:t>
      </w:r>
      <w:r w:rsidR="008132B6" w:rsidRPr="00EE5484">
        <w:rPr>
          <w:szCs w:val="22"/>
        </w:rPr>
        <w:t xml:space="preserve"> </w:t>
      </w:r>
      <w:r w:rsidR="00846613">
        <w:rPr>
          <w:szCs w:val="22"/>
        </w:rPr>
        <w:t xml:space="preserve"> </w:t>
      </w:r>
      <w:r w:rsidR="00C60B82">
        <w:rPr>
          <w:szCs w:val="22"/>
        </w:rPr>
        <w:t>Performed i</w:t>
      </w:r>
      <w:r w:rsidR="008132B6" w:rsidRPr="00EE5484">
        <w:rPr>
          <w:szCs w:val="22"/>
        </w:rPr>
        <w:t xml:space="preserve">n accordance with </w:t>
      </w:r>
      <w:ins w:id="50" w:author="Butler, Rhonda" w:date="2019-09-12T08:26:00Z">
        <w:r w:rsidR="00E64438">
          <w:rPr>
            <w:szCs w:val="22"/>
          </w:rPr>
          <w:t>S</w:t>
        </w:r>
      </w:ins>
      <w:r w:rsidR="008132B6" w:rsidRPr="00EE5484">
        <w:rPr>
          <w:szCs w:val="22"/>
        </w:rPr>
        <w:t>ection 02.0</w:t>
      </w:r>
      <w:r w:rsidR="00B60A68">
        <w:rPr>
          <w:szCs w:val="22"/>
        </w:rPr>
        <w:t>4</w:t>
      </w:r>
      <w:r w:rsidR="008132B6" w:rsidRPr="00EE5484">
        <w:rPr>
          <w:szCs w:val="22"/>
        </w:rPr>
        <w:t xml:space="preserve"> </w:t>
      </w:r>
      <w:r w:rsidR="00C60B82">
        <w:rPr>
          <w:szCs w:val="22"/>
        </w:rPr>
        <w:t>and</w:t>
      </w:r>
      <w:r w:rsidR="008132B6" w:rsidRPr="00EE5484">
        <w:rPr>
          <w:szCs w:val="22"/>
        </w:rPr>
        <w:t xml:space="preserve"> should take on the order of 10 hours.</w:t>
      </w:r>
      <w:r w:rsidR="00024F3F" w:rsidRPr="00EE5484">
        <w:rPr>
          <w:szCs w:val="22"/>
        </w:rPr>
        <w:t xml:space="preserve"> </w:t>
      </w:r>
    </w:p>
    <w:p w14:paraId="03AD91E6"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34C2CF44" w14:textId="3882D9ED" w:rsidR="008132B6" w:rsidRPr="00EE5484" w:rsidRDefault="001C3E2A"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Cs w:val="22"/>
        </w:rPr>
      </w:pPr>
      <w:r w:rsidRPr="00EE5484">
        <w:rPr>
          <w:szCs w:val="22"/>
        </w:rPr>
        <w:t>03.0</w:t>
      </w:r>
      <w:r w:rsidR="00B86F5B">
        <w:rPr>
          <w:szCs w:val="22"/>
        </w:rPr>
        <w:t>5</w:t>
      </w:r>
      <w:r w:rsidRPr="00EE5484">
        <w:rPr>
          <w:szCs w:val="22"/>
        </w:rPr>
        <w:tab/>
      </w:r>
      <w:r w:rsidR="008132B6" w:rsidRPr="00EE5484">
        <w:rPr>
          <w:szCs w:val="22"/>
          <w:u w:val="single"/>
        </w:rPr>
        <w:t>Review of the Repair/Replacement Program</w:t>
      </w:r>
      <w:r w:rsidR="00D54A0A" w:rsidRPr="00EE5484">
        <w:rPr>
          <w:szCs w:val="22"/>
          <w:u w:val="single"/>
        </w:rPr>
        <w:t>.</w:t>
      </w:r>
      <w:r w:rsidR="00D54A0A" w:rsidRPr="00EE5484">
        <w:rPr>
          <w:szCs w:val="22"/>
        </w:rPr>
        <w:t xml:space="preserve"> </w:t>
      </w:r>
      <w:r w:rsidR="00846613">
        <w:rPr>
          <w:szCs w:val="22"/>
        </w:rPr>
        <w:t xml:space="preserve"> </w:t>
      </w:r>
      <w:r w:rsidR="00C60B82">
        <w:rPr>
          <w:szCs w:val="22"/>
        </w:rPr>
        <w:t>Performed i</w:t>
      </w:r>
      <w:r w:rsidR="008132B6" w:rsidRPr="00EE5484">
        <w:rPr>
          <w:szCs w:val="22"/>
        </w:rPr>
        <w:t xml:space="preserve">n accordance with </w:t>
      </w:r>
      <w:ins w:id="51" w:author="Butler, Rhonda" w:date="2019-09-12T08:26:00Z">
        <w:r w:rsidR="00E64438">
          <w:rPr>
            <w:szCs w:val="22"/>
          </w:rPr>
          <w:t>S</w:t>
        </w:r>
      </w:ins>
      <w:r w:rsidR="008132B6" w:rsidRPr="00EE5484">
        <w:rPr>
          <w:szCs w:val="22"/>
        </w:rPr>
        <w:t>ection 02.0</w:t>
      </w:r>
      <w:r w:rsidR="00B60A68">
        <w:rPr>
          <w:szCs w:val="22"/>
        </w:rPr>
        <w:t>5</w:t>
      </w:r>
      <w:r w:rsidR="008132B6" w:rsidRPr="00EE5484">
        <w:rPr>
          <w:szCs w:val="22"/>
        </w:rPr>
        <w:t xml:space="preserve"> </w:t>
      </w:r>
      <w:r w:rsidR="00C60B82">
        <w:rPr>
          <w:szCs w:val="22"/>
        </w:rPr>
        <w:t>and</w:t>
      </w:r>
      <w:r w:rsidR="008132B6" w:rsidRPr="00EE5484">
        <w:rPr>
          <w:szCs w:val="22"/>
        </w:rPr>
        <w:t xml:space="preserve"> should take on the order of 10 hours.</w:t>
      </w:r>
    </w:p>
    <w:p w14:paraId="30962BB6"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0C17ADF3" w14:textId="0EEF2CA5" w:rsidR="008132B6" w:rsidRPr="00EE5484" w:rsidRDefault="001C3E2A"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Cs w:val="22"/>
        </w:rPr>
      </w:pPr>
      <w:r w:rsidRPr="00EE5484">
        <w:rPr>
          <w:szCs w:val="22"/>
        </w:rPr>
        <w:t>03.0</w:t>
      </w:r>
      <w:r w:rsidR="00B86F5B">
        <w:rPr>
          <w:szCs w:val="22"/>
        </w:rPr>
        <w:t>6</w:t>
      </w:r>
      <w:r w:rsidRPr="00EE5484">
        <w:rPr>
          <w:szCs w:val="22"/>
        </w:rPr>
        <w:tab/>
      </w:r>
      <w:r w:rsidR="008132B6" w:rsidRPr="00EE5484">
        <w:rPr>
          <w:szCs w:val="22"/>
          <w:u w:val="single"/>
        </w:rPr>
        <w:t>Review of Records</w:t>
      </w:r>
      <w:r w:rsidR="00D54A0A" w:rsidRPr="00EE5484">
        <w:rPr>
          <w:szCs w:val="22"/>
          <w:u w:val="single"/>
        </w:rPr>
        <w:t>.</w:t>
      </w:r>
      <w:r w:rsidR="00D54A0A" w:rsidRPr="00EE5484">
        <w:rPr>
          <w:szCs w:val="22"/>
        </w:rPr>
        <w:t xml:space="preserve"> </w:t>
      </w:r>
      <w:r w:rsidR="00846613">
        <w:rPr>
          <w:szCs w:val="22"/>
        </w:rPr>
        <w:t xml:space="preserve"> </w:t>
      </w:r>
      <w:r w:rsidR="00C60B82">
        <w:rPr>
          <w:szCs w:val="22"/>
        </w:rPr>
        <w:t>Performed i</w:t>
      </w:r>
      <w:r w:rsidR="008132B6" w:rsidRPr="00EE5484">
        <w:rPr>
          <w:szCs w:val="22"/>
        </w:rPr>
        <w:t xml:space="preserve">n accordance with </w:t>
      </w:r>
      <w:ins w:id="52" w:author="Butler, Rhonda" w:date="2019-09-12T08:26:00Z">
        <w:r w:rsidR="00E64438">
          <w:rPr>
            <w:szCs w:val="22"/>
          </w:rPr>
          <w:t>S</w:t>
        </w:r>
      </w:ins>
      <w:r w:rsidR="008132B6" w:rsidRPr="00EE5484">
        <w:rPr>
          <w:szCs w:val="22"/>
        </w:rPr>
        <w:t>ection 02.0</w:t>
      </w:r>
      <w:r w:rsidR="00B60A68">
        <w:rPr>
          <w:szCs w:val="22"/>
        </w:rPr>
        <w:t>6</w:t>
      </w:r>
      <w:r w:rsidR="008132B6" w:rsidRPr="00EE5484">
        <w:rPr>
          <w:szCs w:val="22"/>
        </w:rPr>
        <w:t xml:space="preserve"> </w:t>
      </w:r>
      <w:r w:rsidR="00C60B82">
        <w:rPr>
          <w:szCs w:val="22"/>
        </w:rPr>
        <w:t xml:space="preserve">and is </w:t>
      </w:r>
      <w:r w:rsidR="008132B6" w:rsidRPr="00EE5484">
        <w:rPr>
          <w:szCs w:val="22"/>
        </w:rPr>
        <w:t xml:space="preserve">included within the estimate for the review of </w:t>
      </w:r>
      <w:r w:rsidR="00C60B82">
        <w:rPr>
          <w:szCs w:val="22"/>
        </w:rPr>
        <w:t>the program organization</w:t>
      </w:r>
      <w:r w:rsidR="008132B6" w:rsidRPr="00EE5484">
        <w:rPr>
          <w:szCs w:val="22"/>
        </w:rPr>
        <w:t>.</w:t>
      </w:r>
    </w:p>
    <w:p w14:paraId="03790C09"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55CF770E" w14:textId="08907DBA" w:rsidR="008132B6" w:rsidRPr="00EE5484" w:rsidRDefault="008132B6"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Cs w:val="22"/>
        </w:rPr>
      </w:pPr>
      <w:r w:rsidRPr="00EE5484">
        <w:rPr>
          <w:szCs w:val="22"/>
        </w:rPr>
        <w:t>03.0</w:t>
      </w:r>
      <w:r w:rsidR="00B86F5B">
        <w:rPr>
          <w:szCs w:val="22"/>
        </w:rPr>
        <w:t>7</w:t>
      </w:r>
      <w:r w:rsidR="001C3E2A" w:rsidRPr="00EE5484">
        <w:rPr>
          <w:szCs w:val="22"/>
        </w:rPr>
        <w:tab/>
      </w:r>
      <w:r w:rsidRPr="00EE5484">
        <w:rPr>
          <w:szCs w:val="22"/>
          <w:u w:val="single"/>
        </w:rPr>
        <w:t>Review of Qualification of Personnel</w:t>
      </w:r>
      <w:r w:rsidR="00D54A0A" w:rsidRPr="00EE5484">
        <w:rPr>
          <w:szCs w:val="22"/>
          <w:u w:val="single"/>
        </w:rPr>
        <w:t>.</w:t>
      </w:r>
      <w:r w:rsidR="00D54A0A" w:rsidRPr="00EE5484">
        <w:rPr>
          <w:szCs w:val="22"/>
        </w:rPr>
        <w:t xml:space="preserve"> </w:t>
      </w:r>
      <w:r w:rsidR="00846613">
        <w:rPr>
          <w:szCs w:val="22"/>
        </w:rPr>
        <w:t xml:space="preserve"> </w:t>
      </w:r>
      <w:r w:rsidR="00C60B82">
        <w:rPr>
          <w:szCs w:val="22"/>
        </w:rPr>
        <w:t>Performed i</w:t>
      </w:r>
      <w:r w:rsidRPr="00EE5484">
        <w:rPr>
          <w:szCs w:val="22"/>
        </w:rPr>
        <w:t xml:space="preserve">n accordance with </w:t>
      </w:r>
      <w:ins w:id="53" w:author="Butler, Rhonda" w:date="2019-09-12T08:26:00Z">
        <w:r w:rsidR="00E64438">
          <w:rPr>
            <w:szCs w:val="22"/>
          </w:rPr>
          <w:t>S</w:t>
        </w:r>
      </w:ins>
      <w:r w:rsidRPr="00EE5484">
        <w:rPr>
          <w:szCs w:val="22"/>
        </w:rPr>
        <w:t>ection 02.0</w:t>
      </w:r>
      <w:r w:rsidR="00B60A68">
        <w:rPr>
          <w:szCs w:val="22"/>
        </w:rPr>
        <w:t>7</w:t>
      </w:r>
      <w:r w:rsidRPr="00EE5484">
        <w:rPr>
          <w:szCs w:val="22"/>
        </w:rPr>
        <w:t xml:space="preserve"> </w:t>
      </w:r>
      <w:r w:rsidR="00C60B82">
        <w:rPr>
          <w:szCs w:val="22"/>
        </w:rPr>
        <w:t xml:space="preserve">and </w:t>
      </w:r>
      <w:r w:rsidRPr="00EE5484">
        <w:rPr>
          <w:szCs w:val="22"/>
        </w:rPr>
        <w:t>should take on the order of 16 hours.</w:t>
      </w:r>
    </w:p>
    <w:p w14:paraId="1317405C"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7E0CCEF4" w14:textId="2A33FC7F" w:rsidR="00B86F5B" w:rsidRDefault="008132B6"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Cs w:val="22"/>
        </w:rPr>
      </w:pPr>
      <w:r w:rsidRPr="00EE5484">
        <w:rPr>
          <w:szCs w:val="22"/>
        </w:rPr>
        <w:t>03.0</w:t>
      </w:r>
      <w:r w:rsidR="00B86F5B">
        <w:rPr>
          <w:szCs w:val="22"/>
        </w:rPr>
        <w:t>8</w:t>
      </w:r>
      <w:r w:rsidR="001C3E2A" w:rsidRPr="00EE5484">
        <w:rPr>
          <w:szCs w:val="22"/>
        </w:rPr>
        <w:tab/>
      </w:r>
      <w:r w:rsidRPr="00EE5484">
        <w:rPr>
          <w:szCs w:val="22"/>
          <w:u w:val="single"/>
        </w:rPr>
        <w:t>Review of Reporting Requirements</w:t>
      </w:r>
      <w:r w:rsidR="00D54A0A" w:rsidRPr="00EE5484">
        <w:rPr>
          <w:szCs w:val="22"/>
          <w:u w:val="single"/>
        </w:rPr>
        <w:t>.</w:t>
      </w:r>
      <w:r w:rsidR="00D54A0A" w:rsidRPr="00EE5484">
        <w:rPr>
          <w:szCs w:val="22"/>
        </w:rPr>
        <w:t xml:space="preserve"> </w:t>
      </w:r>
      <w:r w:rsidR="00846613">
        <w:rPr>
          <w:szCs w:val="22"/>
        </w:rPr>
        <w:t xml:space="preserve"> </w:t>
      </w:r>
      <w:r w:rsidR="00C60B82">
        <w:rPr>
          <w:szCs w:val="22"/>
        </w:rPr>
        <w:t>Performed i</w:t>
      </w:r>
      <w:r w:rsidRPr="00EE5484">
        <w:rPr>
          <w:szCs w:val="22"/>
        </w:rPr>
        <w:t xml:space="preserve">n accordance with </w:t>
      </w:r>
      <w:ins w:id="54" w:author="Butler, Rhonda" w:date="2019-09-12T08:26:00Z">
        <w:r w:rsidR="00E64438">
          <w:rPr>
            <w:szCs w:val="22"/>
          </w:rPr>
          <w:t>S</w:t>
        </w:r>
      </w:ins>
      <w:r w:rsidRPr="00EE5484">
        <w:rPr>
          <w:szCs w:val="22"/>
        </w:rPr>
        <w:t>ection 02.0</w:t>
      </w:r>
      <w:r w:rsidR="00B60A68">
        <w:rPr>
          <w:szCs w:val="22"/>
        </w:rPr>
        <w:t>8</w:t>
      </w:r>
      <w:r w:rsidRPr="00EE5484">
        <w:rPr>
          <w:szCs w:val="22"/>
        </w:rPr>
        <w:t xml:space="preserve"> </w:t>
      </w:r>
      <w:r w:rsidR="00C60B82">
        <w:rPr>
          <w:szCs w:val="22"/>
        </w:rPr>
        <w:t xml:space="preserve">and </w:t>
      </w:r>
      <w:r w:rsidRPr="00EE5484">
        <w:rPr>
          <w:szCs w:val="22"/>
        </w:rPr>
        <w:t>i</w:t>
      </w:r>
      <w:r w:rsidR="008179D9">
        <w:rPr>
          <w:szCs w:val="22"/>
        </w:rPr>
        <w:t>s</w:t>
      </w:r>
      <w:r w:rsidRPr="00EE5484">
        <w:rPr>
          <w:szCs w:val="22"/>
        </w:rPr>
        <w:t xml:space="preserve"> included within the estimate for the review of </w:t>
      </w:r>
      <w:r w:rsidR="00C60B82">
        <w:rPr>
          <w:szCs w:val="22"/>
        </w:rPr>
        <w:t>the program organization</w:t>
      </w:r>
      <w:r w:rsidRPr="00EE5484">
        <w:rPr>
          <w:szCs w:val="22"/>
        </w:rPr>
        <w:t>.</w:t>
      </w:r>
      <w:r w:rsidR="001C3E2A" w:rsidRPr="00EE5484">
        <w:rPr>
          <w:szCs w:val="22"/>
        </w:rPr>
        <w:tab/>
      </w:r>
    </w:p>
    <w:p w14:paraId="4C6C560F" w14:textId="77777777" w:rsidR="00B86F5B" w:rsidRDefault="00B86F5B"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Cs w:val="22"/>
        </w:rPr>
      </w:pPr>
    </w:p>
    <w:p w14:paraId="732E5B2F" w14:textId="276A6942" w:rsidR="008132B6" w:rsidRDefault="004D2965"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Cs w:val="22"/>
        </w:rPr>
      </w:pPr>
      <w:r>
        <w:rPr>
          <w:szCs w:val="22"/>
        </w:rPr>
        <w:t>03.09</w:t>
      </w:r>
      <w:r w:rsidR="00B86F5B">
        <w:rPr>
          <w:szCs w:val="22"/>
        </w:rPr>
        <w:tab/>
      </w:r>
      <w:r w:rsidR="008132B6" w:rsidRPr="00EE5484">
        <w:rPr>
          <w:szCs w:val="22"/>
          <w:u w:val="single"/>
        </w:rPr>
        <w:t>Review of Relief Requests</w:t>
      </w:r>
      <w:r w:rsidR="00D54A0A" w:rsidRPr="00EE5484">
        <w:rPr>
          <w:szCs w:val="22"/>
          <w:u w:val="single"/>
        </w:rPr>
        <w:t>.</w:t>
      </w:r>
      <w:r w:rsidR="00D54A0A" w:rsidRPr="00EE5484">
        <w:rPr>
          <w:szCs w:val="22"/>
        </w:rPr>
        <w:t xml:space="preserve"> </w:t>
      </w:r>
      <w:r w:rsidR="00846613">
        <w:rPr>
          <w:szCs w:val="22"/>
        </w:rPr>
        <w:t xml:space="preserve"> </w:t>
      </w:r>
      <w:r w:rsidR="00C60B82">
        <w:rPr>
          <w:szCs w:val="22"/>
        </w:rPr>
        <w:t xml:space="preserve">Performed </w:t>
      </w:r>
      <w:r w:rsidR="00452BBD">
        <w:rPr>
          <w:szCs w:val="22"/>
        </w:rPr>
        <w:t>in</w:t>
      </w:r>
      <w:r w:rsidR="008132B6" w:rsidRPr="00EE5484">
        <w:rPr>
          <w:szCs w:val="22"/>
        </w:rPr>
        <w:t xml:space="preserve"> accordance with </w:t>
      </w:r>
      <w:ins w:id="55" w:author="Butler, Rhonda" w:date="2019-09-12T08:26:00Z">
        <w:r w:rsidR="00E64438">
          <w:rPr>
            <w:szCs w:val="22"/>
          </w:rPr>
          <w:t>S</w:t>
        </w:r>
      </w:ins>
      <w:r w:rsidR="008132B6" w:rsidRPr="00EE5484">
        <w:rPr>
          <w:szCs w:val="22"/>
        </w:rPr>
        <w:t>ection 02.0</w:t>
      </w:r>
      <w:r w:rsidR="00B60A68">
        <w:rPr>
          <w:szCs w:val="22"/>
        </w:rPr>
        <w:t>9</w:t>
      </w:r>
      <w:r w:rsidR="008179D9" w:rsidRPr="008179D9">
        <w:rPr>
          <w:szCs w:val="22"/>
        </w:rPr>
        <w:t xml:space="preserve"> </w:t>
      </w:r>
      <w:r w:rsidR="00C60B82">
        <w:rPr>
          <w:szCs w:val="22"/>
        </w:rPr>
        <w:t>and</w:t>
      </w:r>
      <w:r w:rsidR="008179D9" w:rsidRPr="008179D9">
        <w:rPr>
          <w:szCs w:val="22"/>
        </w:rPr>
        <w:t xml:space="preserve"> </w:t>
      </w:r>
      <w:r w:rsidR="008179D9" w:rsidRPr="00EE5484">
        <w:rPr>
          <w:szCs w:val="22"/>
        </w:rPr>
        <w:t>i</w:t>
      </w:r>
      <w:r w:rsidR="008179D9">
        <w:rPr>
          <w:szCs w:val="22"/>
        </w:rPr>
        <w:t>s</w:t>
      </w:r>
      <w:r w:rsidR="008179D9" w:rsidRPr="00EE5484">
        <w:rPr>
          <w:szCs w:val="22"/>
        </w:rPr>
        <w:t xml:space="preserve"> included in the estimate for the review of </w:t>
      </w:r>
      <w:r w:rsidR="00C60B82">
        <w:rPr>
          <w:szCs w:val="22"/>
        </w:rPr>
        <w:t>the program organization</w:t>
      </w:r>
      <w:r w:rsidR="008179D9" w:rsidRPr="00EE5484">
        <w:rPr>
          <w:szCs w:val="22"/>
        </w:rPr>
        <w:t>.</w:t>
      </w:r>
      <w:r w:rsidR="008179D9" w:rsidRPr="00EE5484">
        <w:rPr>
          <w:szCs w:val="22"/>
        </w:rPr>
        <w:tab/>
      </w:r>
    </w:p>
    <w:p w14:paraId="546CFCD4" w14:textId="77777777" w:rsidR="00FC79C1" w:rsidRPr="00EE5484" w:rsidRDefault="00FC79C1" w:rsidP="009D73AD">
      <w:pPr>
        <w:pStyle w:val="Header02"/>
        <w:tabs>
          <w:tab w:val="left" w:pos="3240"/>
          <w:tab w:val="left" w:pos="3874"/>
          <w:tab w:val="left" w:pos="4507"/>
          <w:tab w:val="left" w:pos="5040"/>
          <w:tab w:val="left" w:pos="5674"/>
          <w:tab w:val="left" w:pos="6307"/>
          <w:tab w:val="left" w:pos="7474"/>
          <w:tab w:val="left" w:pos="8107"/>
          <w:tab w:val="left" w:pos="8726"/>
        </w:tabs>
        <w:jc w:val="left"/>
        <w:rPr>
          <w:szCs w:val="22"/>
        </w:rPr>
      </w:pPr>
    </w:p>
    <w:p w14:paraId="742C3A70" w14:textId="1A285641" w:rsidR="003E3FE9" w:rsidRPr="00EE5484" w:rsidRDefault="00856D3A"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EE5484">
        <w:rPr>
          <w:u w:val="single"/>
        </w:rPr>
        <w:t>Guidance</w:t>
      </w:r>
      <w:r w:rsidR="003E3FE9" w:rsidRPr="00EE5484">
        <w:t xml:space="preserve">: </w:t>
      </w:r>
      <w:r w:rsidR="00E64438">
        <w:t xml:space="preserve"> </w:t>
      </w:r>
      <w:r w:rsidR="003E3FE9" w:rsidRPr="00EE5484">
        <w:t xml:space="preserve">If this IP is used to inspect the PSI program and planned ISI program separately, then the resource estimates provided are only valid for the inspection of the PSI program. </w:t>
      </w:r>
      <w:r w:rsidR="00846613">
        <w:t xml:space="preserve"> </w:t>
      </w:r>
      <w:r w:rsidR="003E3FE9" w:rsidRPr="00EE5484">
        <w:t xml:space="preserve">Given that the PSI and ISI program requirements are identical for several inspection areas, the inspectors may take credit for performing portions of the IP once to cover both programs. </w:t>
      </w:r>
      <w:r w:rsidR="00846613">
        <w:t xml:space="preserve"> </w:t>
      </w:r>
      <w:r w:rsidR="003E3FE9" w:rsidRPr="00EE5484">
        <w:t>This will result in a decrease in the resources needed to perform the ISI program inspection</w:t>
      </w:r>
      <w:r w:rsidR="008179D9">
        <w:t xml:space="preserve">. </w:t>
      </w:r>
    </w:p>
    <w:p w14:paraId="5FCACA54" w14:textId="77777777" w:rsidR="00674868" w:rsidRDefault="00674868"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01C0EB3C" w14:textId="77777777" w:rsidR="00ED5C2F" w:rsidRDefault="00ED5C2F" w:rsidP="009D73AD">
      <w:pPr>
        <w:pStyle w:val="Header01"/>
        <w:tabs>
          <w:tab w:val="left" w:pos="3240"/>
          <w:tab w:val="left" w:pos="3874"/>
          <w:tab w:val="left" w:pos="4507"/>
          <w:tab w:val="left" w:pos="5040"/>
          <w:tab w:val="left" w:pos="5674"/>
          <w:tab w:val="left" w:pos="6307"/>
          <w:tab w:val="left" w:pos="7474"/>
          <w:tab w:val="left" w:pos="8107"/>
          <w:tab w:val="left" w:pos="8726"/>
        </w:tabs>
        <w:jc w:val="left"/>
        <w:rPr>
          <w:szCs w:val="22"/>
        </w:rPr>
      </w:pPr>
    </w:p>
    <w:p w14:paraId="610D13CB" w14:textId="77777777" w:rsidR="008D6B8B" w:rsidRPr="00EE5484" w:rsidRDefault="008D6B8B" w:rsidP="008D6B8B">
      <w:pPr>
        <w:pStyle w:val="Header01"/>
        <w:tabs>
          <w:tab w:val="left" w:pos="3240"/>
          <w:tab w:val="left" w:pos="3874"/>
          <w:tab w:val="left" w:pos="4507"/>
          <w:tab w:val="left" w:pos="5040"/>
          <w:tab w:val="left" w:pos="5674"/>
          <w:tab w:val="left" w:pos="6307"/>
          <w:tab w:val="left" w:pos="7474"/>
          <w:tab w:val="left" w:pos="8107"/>
          <w:tab w:val="left" w:pos="8726"/>
        </w:tabs>
        <w:jc w:val="left"/>
        <w:rPr>
          <w:szCs w:val="22"/>
        </w:rPr>
      </w:pPr>
      <w:r w:rsidRPr="00EE5484">
        <w:rPr>
          <w:szCs w:val="22"/>
        </w:rPr>
        <w:t>7305</w:t>
      </w:r>
      <w:r>
        <w:rPr>
          <w:szCs w:val="22"/>
        </w:rPr>
        <w:t>4</w:t>
      </w:r>
      <w:r w:rsidRPr="00EE5484">
        <w:rPr>
          <w:szCs w:val="22"/>
        </w:rPr>
        <w:t>-0</w:t>
      </w:r>
      <w:r w:rsidR="007771BF">
        <w:rPr>
          <w:szCs w:val="22"/>
        </w:rPr>
        <w:t>4</w:t>
      </w:r>
      <w:r w:rsidRPr="00EE5484">
        <w:rPr>
          <w:szCs w:val="22"/>
        </w:rPr>
        <w:tab/>
        <w:t>PROCEDURE COMPLETION</w:t>
      </w:r>
    </w:p>
    <w:p w14:paraId="4DBD3906" w14:textId="77777777" w:rsidR="008D6B8B" w:rsidRPr="00EE5484" w:rsidRDefault="008D6B8B" w:rsidP="008D6B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6F4189B2" w14:textId="1733B98E" w:rsidR="007629D3" w:rsidRPr="007629D3" w:rsidRDefault="007629D3" w:rsidP="00762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7629D3">
        <w:t>This procedure is complete when the programmatic portions of each section of the IP have been inspected and verified to meet the intent of that described in the FSAR and the inspector</w:t>
      </w:r>
      <w:r w:rsidR="000B39FD">
        <w:t>s</w:t>
      </w:r>
      <w:r w:rsidRPr="007629D3">
        <w:t xml:space="preserve"> can make a determination that the program has been adequately implemented. </w:t>
      </w:r>
    </w:p>
    <w:p w14:paraId="404C6ECB" w14:textId="77777777" w:rsidR="007629D3" w:rsidRPr="007629D3" w:rsidRDefault="007629D3" w:rsidP="007629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4F4348C6" w14:textId="77777777" w:rsidR="007629D3" w:rsidRDefault="007629D3" w:rsidP="009D73AD">
      <w:pPr>
        <w:pStyle w:val="Header01"/>
        <w:tabs>
          <w:tab w:val="left" w:pos="3240"/>
          <w:tab w:val="left" w:pos="3874"/>
          <w:tab w:val="left" w:pos="4507"/>
          <w:tab w:val="left" w:pos="5040"/>
          <w:tab w:val="left" w:pos="5674"/>
          <w:tab w:val="left" w:pos="6307"/>
          <w:tab w:val="left" w:pos="7474"/>
          <w:tab w:val="left" w:pos="8107"/>
          <w:tab w:val="left" w:pos="8726"/>
        </w:tabs>
        <w:jc w:val="left"/>
        <w:rPr>
          <w:szCs w:val="22"/>
        </w:rPr>
      </w:pPr>
    </w:p>
    <w:p w14:paraId="634BA467" w14:textId="77777777" w:rsidR="008132B6" w:rsidRPr="00EE5484" w:rsidRDefault="006E75A2" w:rsidP="009D73AD">
      <w:pPr>
        <w:pStyle w:val="Header01"/>
        <w:tabs>
          <w:tab w:val="left" w:pos="3240"/>
          <w:tab w:val="left" w:pos="3874"/>
          <w:tab w:val="left" w:pos="4507"/>
          <w:tab w:val="left" w:pos="5040"/>
          <w:tab w:val="left" w:pos="5674"/>
          <w:tab w:val="left" w:pos="6307"/>
          <w:tab w:val="left" w:pos="7474"/>
          <w:tab w:val="left" w:pos="8107"/>
          <w:tab w:val="left" w:pos="8726"/>
        </w:tabs>
        <w:jc w:val="left"/>
        <w:rPr>
          <w:szCs w:val="22"/>
        </w:rPr>
      </w:pPr>
      <w:r w:rsidRPr="00EE5484">
        <w:rPr>
          <w:szCs w:val="22"/>
        </w:rPr>
        <w:t>7305</w:t>
      </w:r>
      <w:r w:rsidR="007155F9" w:rsidRPr="00EE5484">
        <w:rPr>
          <w:szCs w:val="22"/>
        </w:rPr>
        <w:t>4</w:t>
      </w:r>
      <w:r w:rsidRPr="00EE5484">
        <w:rPr>
          <w:szCs w:val="22"/>
        </w:rPr>
        <w:t>-0</w:t>
      </w:r>
      <w:r w:rsidR="007771BF">
        <w:rPr>
          <w:szCs w:val="22"/>
        </w:rPr>
        <w:t>5</w:t>
      </w:r>
      <w:r w:rsidR="008132B6" w:rsidRPr="00EE5484">
        <w:rPr>
          <w:szCs w:val="22"/>
        </w:rPr>
        <w:tab/>
        <w:t>REFERENCES</w:t>
      </w:r>
    </w:p>
    <w:p w14:paraId="67EEE067" w14:textId="77777777" w:rsidR="007629D3" w:rsidRDefault="007629D3" w:rsidP="007629D3">
      <w:pPr>
        <w:rPr>
          <w:color w:val="44546A"/>
        </w:rPr>
      </w:pPr>
    </w:p>
    <w:p w14:paraId="5223B937" w14:textId="77777777" w:rsidR="008132B6" w:rsidRPr="00EE5484" w:rsidRDefault="008132B6" w:rsidP="009D73AD">
      <w:pPr>
        <w:pStyle w:val="Subsection"/>
        <w:tabs>
          <w:tab w:val="clear" w:pos="6926"/>
        </w:tabs>
        <w:jc w:val="left"/>
        <w:rPr>
          <w:szCs w:val="22"/>
        </w:rPr>
      </w:pPr>
      <w:r w:rsidRPr="00EE5484">
        <w:rPr>
          <w:szCs w:val="22"/>
        </w:rPr>
        <w:t xml:space="preserve">ASME Code, Section XI, "Rules for </w:t>
      </w:r>
      <w:r w:rsidR="00346128" w:rsidRPr="00EE5484">
        <w:rPr>
          <w:szCs w:val="22"/>
        </w:rPr>
        <w:t>In-service</w:t>
      </w:r>
      <w:r w:rsidRPr="00EE5484">
        <w:rPr>
          <w:szCs w:val="22"/>
        </w:rPr>
        <w:t xml:space="preserve"> Inspection of</w:t>
      </w:r>
      <w:r w:rsidR="001B4303" w:rsidRPr="00EE5484">
        <w:rPr>
          <w:szCs w:val="22"/>
        </w:rPr>
        <w:t xml:space="preserve"> Nuclear Power Plant Components</w:t>
      </w:r>
      <w:r w:rsidRPr="00EE5484">
        <w:rPr>
          <w:szCs w:val="22"/>
        </w:rPr>
        <w:t>"</w:t>
      </w:r>
    </w:p>
    <w:p w14:paraId="3F855F1A"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1B234D39" w14:textId="77777777" w:rsidR="003D176F" w:rsidRDefault="008132B6" w:rsidP="009D73AD">
      <w:pPr>
        <w:pStyle w:val="Subsection"/>
        <w:tabs>
          <w:tab w:val="clear" w:pos="6926"/>
        </w:tabs>
        <w:jc w:val="left"/>
        <w:rPr>
          <w:szCs w:val="22"/>
        </w:rPr>
        <w:sectPr w:rsidR="003D176F" w:rsidSect="003D176F">
          <w:pgSz w:w="12240" w:h="15840"/>
          <w:pgMar w:top="1440" w:right="1440" w:bottom="1440" w:left="1440" w:header="720" w:footer="720" w:gutter="0"/>
          <w:cols w:space="720"/>
          <w:docGrid w:linePitch="326"/>
        </w:sectPr>
      </w:pPr>
      <w:r w:rsidRPr="00EE5484">
        <w:rPr>
          <w:szCs w:val="22"/>
        </w:rPr>
        <w:t>ANSI/ASNT CP-189 “ASNT Standard for Qualification and Certificat</w:t>
      </w:r>
      <w:r w:rsidR="001B4303" w:rsidRPr="00EE5484">
        <w:rPr>
          <w:szCs w:val="22"/>
        </w:rPr>
        <w:t>ion of Nondestructive Personnel</w:t>
      </w:r>
      <w:r w:rsidR="00F90591" w:rsidRPr="00EE5484">
        <w:rPr>
          <w:szCs w:val="22"/>
        </w:rPr>
        <w:t>”</w:t>
      </w:r>
    </w:p>
    <w:p w14:paraId="24FFD515"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059E3D41" w14:textId="77777777" w:rsidR="008132B6" w:rsidRPr="00EE5484" w:rsidRDefault="007E3CBF" w:rsidP="009D73AD">
      <w:pPr>
        <w:pStyle w:val="Subsection"/>
        <w:tabs>
          <w:tab w:val="clear" w:pos="6926"/>
        </w:tabs>
        <w:jc w:val="left"/>
        <w:rPr>
          <w:szCs w:val="22"/>
        </w:rPr>
      </w:pPr>
      <w:r w:rsidRPr="00EE5484">
        <w:rPr>
          <w:szCs w:val="22"/>
        </w:rPr>
        <w:t>ASME</w:t>
      </w:r>
      <w:r w:rsidR="008132B6" w:rsidRPr="00EE5484">
        <w:rPr>
          <w:szCs w:val="22"/>
        </w:rPr>
        <w:t xml:space="preserve"> NQA-1</w:t>
      </w:r>
      <w:r w:rsidRPr="00EE5484">
        <w:rPr>
          <w:szCs w:val="22"/>
        </w:rPr>
        <w:t>-2008</w:t>
      </w:r>
      <w:r w:rsidR="008132B6" w:rsidRPr="00EE5484">
        <w:rPr>
          <w:szCs w:val="22"/>
        </w:rPr>
        <w:t>, "Quality Assurance Program Requirements for Nuclear Facil</w:t>
      </w:r>
      <w:r w:rsidRPr="00EE5484">
        <w:rPr>
          <w:szCs w:val="22"/>
        </w:rPr>
        <w:t>ity Applications</w:t>
      </w:r>
      <w:r w:rsidR="008132B6" w:rsidRPr="00EE5484">
        <w:rPr>
          <w:szCs w:val="22"/>
        </w:rPr>
        <w:t>"</w:t>
      </w:r>
    </w:p>
    <w:p w14:paraId="22A0AA0D" w14:textId="77777777" w:rsidR="00AA2A14" w:rsidRPr="00EE5484" w:rsidRDefault="00AA2A14" w:rsidP="009D73AD">
      <w:pPr>
        <w:pStyle w:val="Subsection"/>
        <w:tabs>
          <w:tab w:val="clear" w:pos="6926"/>
        </w:tabs>
        <w:jc w:val="left"/>
        <w:rPr>
          <w:szCs w:val="22"/>
        </w:rPr>
      </w:pPr>
    </w:p>
    <w:p w14:paraId="08A87A7C" w14:textId="77777777" w:rsidR="00AA2A14" w:rsidRPr="00EE5484" w:rsidRDefault="00AA2A14" w:rsidP="009D73AD">
      <w:pPr>
        <w:pStyle w:val="Subsection"/>
        <w:tabs>
          <w:tab w:val="clear" w:pos="6926"/>
        </w:tabs>
        <w:jc w:val="left"/>
        <w:rPr>
          <w:szCs w:val="22"/>
        </w:rPr>
      </w:pPr>
      <w:r w:rsidRPr="00EE5484">
        <w:rPr>
          <w:szCs w:val="22"/>
        </w:rPr>
        <w:t>ASME NQA-1a-2009 Addenda to ASME NQA-a-2008, "Quality Assurance Program Requirements for Nuclear Facility Applications"</w:t>
      </w:r>
    </w:p>
    <w:p w14:paraId="426F9EA5" w14:textId="77777777" w:rsidR="000F0BF5" w:rsidRPr="00EE5484" w:rsidRDefault="000F0BF5" w:rsidP="009D73AD">
      <w:pPr>
        <w:pStyle w:val="Subsection"/>
        <w:tabs>
          <w:tab w:val="clear" w:pos="6926"/>
        </w:tabs>
        <w:jc w:val="left"/>
        <w:rPr>
          <w:szCs w:val="22"/>
        </w:rPr>
      </w:pPr>
    </w:p>
    <w:p w14:paraId="6E7DEA7B" w14:textId="77777777" w:rsidR="00F80995" w:rsidRDefault="00D438F8" w:rsidP="00D438F8">
      <w:pPr>
        <w:pStyle w:val="Subsection"/>
        <w:jc w:val="left"/>
        <w:rPr>
          <w:szCs w:val="22"/>
        </w:rPr>
      </w:pPr>
      <w:r w:rsidRPr="00D438F8">
        <w:rPr>
          <w:szCs w:val="22"/>
        </w:rPr>
        <w:t xml:space="preserve">EPRI Primary-to-Secondary Leak Guidelines (ADAMS Accession No. ML050840522) </w:t>
      </w:r>
    </w:p>
    <w:p w14:paraId="690BAE8F" w14:textId="77777777" w:rsidR="003D176F" w:rsidRDefault="003D176F" w:rsidP="00D438F8">
      <w:pPr>
        <w:pStyle w:val="Subsection"/>
        <w:jc w:val="left"/>
        <w:rPr>
          <w:szCs w:val="22"/>
        </w:rPr>
      </w:pPr>
    </w:p>
    <w:p w14:paraId="7DA48E11" w14:textId="77777777" w:rsidR="00D438F8" w:rsidRPr="00D438F8" w:rsidRDefault="00D438F8" w:rsidP="00D438F8">
      <w:pPr>
        <w:pStyle w:val="Subsection"/>
        <w:jc w:val="left"/>
        <w:rPr>
          <w:szCs w:val="22"/>
        </w:rPr>
      </w:pPr>
      <w:r w:rsidRPr="00D438F8">
        <w:rPr>
          <w:szCs w:val="22"/>
        </w:rPr>
        <w:t xml:space="preserve">EPRI Primary Water Chemistry Guidelines (ADAMS Accession No. ML081140284) </w:t>
      </w:r>
    </w:p>
    <w:p w14:paraId="2CEB2B5F" w14:textId="77777777" w:rsidR="00D438F8" w:rsidRDefault="00D438F8" w:rsidP="004C1EE4">
      <w:pPr>
        <w:pStyle w:val="Subsection"/>
        <w:jc w:val="left"/>
        <w:rPr>
          <w:szCs w:val="22"/>
        </w:rPr>
      </w:pPr>
    </w:p>
    <w:p w14:paraId="54EBA577" w14:textId="77777777" w:rsidR="004C1EE4" w:rsidRDefault="004C1EE4" w:rsidP="004C1EE4">
      <w:pPr>
        <w:pStyle w:val="Subsection"/>
        <w:jc w:val="left"/>
        <w:rPr>
          <w:szCs w:val="22"/>
        </w:rPr>
      </w:pPr>
      <w:r w:rsidRPr="004C1EE4">
        <w:rPr>
          <w:szCs w:val="22"/>
        </w:rPr>
        <w:t>EPRI PWR Steam Generator Examination Guidelines (ADAMS Accession No. ML062360553)</w:t>
      </w:r>
    </w:p>
    <w:p w14:paraId="6F37AAC8" w14:textId="77777777" w:rsidR="004C1EE4" w:rsidRPr="004C1EE4" w:rsidRDefault="004C1EE4" w:rsidP="004C1EE4">
      <w:pPr>
        <w:pStyle w:val="Subsection"/>
        <w:jc w:val="left"/>
        <w:rPr>
          <w:szCs w:val="22"/>
        </w:rPr>
      </w:pPr>
    </w:p>
    <w:p w14:paraId="459FB1B8" w14:textId="77777777" w:rsidR="00D438F8" w:rsidRDefault="00D438F8" w:rsidP="00D438F8">
      <w:pPr>
        <w:pStyle w:val="Subsection"/>
        <w:jc w:val="left"/>
        <w:rPr>
          <w:szCs w:val="22"/>
        </w:rPr>
      </w:pPr>
      <w:r w:rsidRPr="00D438F8">
        <w:rPr>
          <w:szCs w:val="22"/>
        </w:rPr>
        <w:t>EPRI Secondary Water Chemistry Guidelines (ADAMS Accession No. ML050840514)</w:t>
      </w:r>
    </w:p>
    <w:p w14:paraId="1A71AB73" w14:textId="77777777" w:rsidR="004C1EE4" w:rsidRDefault="004C1EE4" w:rsidP="004C1EE4">
      <w:pPr>
        <w:pStyle w:val="Subsection"/>
        <w:jc w:val="left"/>
        <w:rPr>
          <w:szCs w:val="22"/>
        </w:rPr>
      </w:pPr>
      <w:r w:rsidRPr="004C1EE4">
        <w:rPr>
          <w:szCs w:val="22"/>
        </w:rPr>
        <w:t>EPRI Steam Generator Integrity Assessment Guidelines (ADAMS Accession No. ML100480264)</w:t>
      </w:r>
    </w:p>
    <w:p w14:paraId="15CB18D2" w14:textId="77777777" w:rsidR="004C1EE4" w:rsidRPr="004C1EE4" w:rsidRDefault="004C1EE4" w:rsidP="004C1EE4">
      <w:pPr>
        <w:pStyle w:val="Subsection"/>
        <w:jc w:val="left"/>
        <w:rPr>
          <w:szCs w:val="22"/>
        </w:rPr>
      </w:pPr>
    </w:p>
    <w:p w14:paraId="2B83F30D" w14:textId="77777777" w:rsidR="00D438F8" w:rsidRPr="00D438F8" w:rsidRDefault="00D438F8" w:rsidP="00D438F8">
      <w:pPr>
        <w:pStyle w:val="Subsection"/>
        <w:jc w:val="left"/>
        <w:rPr>
          <w:szCs w:val="22"/>
        </w:rPr>
      </w:pPr>
      <w:r w:rsidRPr="00D438F8">
        <w:rPr>
          <w:szCs w:val="22"/>
        </w:rPr>
        <w:t xml:space="preserve">EPRI Steam Generator </w:t>
      </w:r>
      <w:r w:rsidR="00346128">
        <w:rPr>
          <w:szCs w:val="22"/>
        </w:rPr>
        <w:t>in</w:t>
      </w:r>
      <w:r w:rsidRPr="00D438F8">
        <w:rPr>
          <w:szCs w:val="22"/>
        </w:rPr>
        <w:t xml:space="preserve"> Situ Pressure Test Guidelines (ADAMS Accession No. ML072970252)</w:t>
      </w:r>
    </w:p>
    <w:p w14:paraId="00100D7F" w14:textId="77777777" w:rsidR="00D438F8" w:rsidRDefault="00D438F8" w:rsidP="00D438F8">
      <w:pPr>
        <w:pStyle w:val="Subsection"/>
        <w:jc w:val="left"/>
        <w:rPr>
          <w:szCs w:val="22"/>
        </w:rPr>
      </w:pPr>
    </w:p>
    <w:p w14:paraId="02E27777" w14:textId="77777777" w:rsidR="004C1EE4" w:rsidRDefault="004C1EE4" w:rsidP="004C1EE4">
      <w:pPr>
        <w:pStyle w:val="Subsection"/>
        <w:jc w:val="left"/>
        <w:rPr>
          <w:szCs w:val="22"/>
        </w:rPr>
      </w:pPr>
      <w:r w:rsidRPr="004C1EE4">
        <w:rPr>
          <w:szCs w:val="22"/>
        </w:rPr>
        <w:t>NEI 97-06, “Steam Generator Program Guidelines” (Agency</w:t>
      </w:r>
      <w:r w:rsidR="00346128">
        <w:rPr>
          <w:szCs w:val="22"/>
        </w:rPr>
        <w:t>-</w:t>
      </w:r>
      <w:r w:rsidRPr="004C1EE4">
        <w:rPr>
          <w:szCs w:val="22"/>
        </w:rPr>
        <w:t>wide Documents Access and Management System (ADAMS) Accession No. ML052710007)</w:t>
      </w:r>
    </w:p>
    <w:p w14:paraId="450DB7CB" w14:textId="77777777" w:rsidR="004C1EE4" w:rsidRDefault="004C1EE4" w:rsidP="004C1EE4">
      <w:pPr>
        <w:pStyle w:val="Subsection"/>
        <w:jc w:val="left"/>
        <w:rPr>
          <w:szCs w:val="22"/>
        </w:rPr>
      </w:pPr>
    </w:p>
    <w:p w14:paraId="3A50CAA5" w14:textId="77777777" w:rsidR="004C1EE4" w:rsidRDefault="004C1EE4" w:rsidP="004C1EE4">
      <w:pPr>
        <w:pStyle w:val="Subsection"/>
        <w:jc w:val="left"/>
        <w:rPr>
          <w:szCs w:val="22"/>
        </w:rPr>
      </w:pPr>
      <w:r w:rsidRPr="004C1EE4">
        <w:rPr>
          <w:szCs w:val="22"/>
        </w:rPr>
        <w:t>NRC RIS 2007-20, “Implementation of Primary-To- Secondar</w:t>
      </w:r>
      <w:r>
        <w:rPr>
          <w:szCs w:val="22"/>
        </w:rPr>
        <w:t>y Leakage Performance Criteria”</w:t>
      </w:r>
    </w:p>
    <w:p w14:paraId="487AF2C8" w14:textId="77777777" w:rsidR="004C1EE4" w:rsidRPr="004C1EE4" w:rsidRDefault="004C1EE4" w:rsidP="004C1EE4">
      <w:pPr>
        <w:pStyle w:val="Subsection"/>
        <w:jc w:val="left"/>
        <w:rPr>
          <w:szCs w:val="22"/>
        </w:rPr>
      </w:pPr>
    </w:p>
    <w:p w14:paraId="2FC0D081" w14:textId="77777777" w:rsidR="004C1EE4" w:rsidRDefault="004C1EE4" w:rsidP="004C1EE4">
      <w:pPr>
        <w:pStyle w:val="Subsection"/>
        <w:jc w:val="left"/>
        <w:rPr>
          <w:szCs w:val="22"/>
        </w:rPr>
      </w:pPr>
      <w:r w:rsidRPr="004C1EE4">
        <w:rPr>
          <w:szCs w:val="22"/>
        </w:rPr>
        <w:t>NRC RIS 2009-04, “Steam Generato</w:t>
      </w:r>
      <w:r>
        <w:rPr>
          <w:szCs w:val="22"/>
        </w:rPr>
        <w:t>r Tube Inspection Requirements”</w:t>
      </w:r>
    </w:p>
    <w:p w14:paraId="130BA348" w14:textId="77777777" w:rsidR="004C1EE4" w:rsidRPr="004C1EE4" w:rsidRDefault="004C1EE4" w:rsidP="004C1EE4">
      <w:pPr>
        <w:pStyle w:val="Subsection"/>
        <w:jc w:val="left"/>
        <w:rPr>
          <w:szCs w:val="22"/>
        </w:rPr>
      </w:pPr>
    </w:p>
    <w:p w14:paraId="4083C065" w14:textId="711A2D22" w:rsidR="004C1EE4" w:rsidRDefault="004C1EE4" w:rsidP="004C1EE4">
      <w:pPr>
        <w:pStyle w:val="Subsection"/>
        <w:tabs>
          <w:tab w:val="clear" w:pos="6926"/>
        </w:tabs>
        <w:jc w:val="left"/>
        <w:rPr>
          <w:szCs w:val="22"/>
        </w:rPr>
      </w:pPr>
      <w:r w:rsidRPr="004C1EE4">
        <w:rPr>
          <w:szCs w:val="22"/>
        </w:rPr>
        <w:t>NRC Information Notice 2010-05</w:t>
      </w:r>
      <w:r w:rsidR="00DB6E29">
        <w:rPr>
          <w:szCs w:val="22"/>
        </w:rPr>
        <w:t xml:space="preserve">, </w:t>
      </w:r>
      <w:r w:rsidR="005E4977">
        <w:rPr>
          <w:szCs w:val="22"/>
        </w:rPr>
        <w:t>“</w:t>
      </w:r>
      <w:r w:rsidRPr="004C1EE4">
        <w:rPr>
          <w:szCs w:val="22"/>
        </w:rPr>
        <w:t>Management of Steam Generator Loose Parts and Automated Eddy Current Data Analysis”</w:t>
      </w:r>
    </w:p>
    <w:p w14:paraId="1978C839" w14:textId="77777777" w:rsidR="004C1EE4" w:rsidRDefault="004C1EE4" w:rsidP="009D73AD">
      <w:pPr>
        <w:pStyle w:val="Subsection"/>
        <w:tabs>
          <w:tab w:val="clear" w:pos="6926"/>
        </w:tabs>
        <w:jc w:val="left"/>
        <w:rPr>
          <w:szCs w:val="22"/>
        </w:rPr>
      </w:pPr>
    </w:p>
    <w:p w14:paraId="49A5EAE7" w14:textId="77777777" w:rsidR="00B00586" w:rsidRPr="00EE5484" w:rsidRDefault="00B00586" w:rsidP="009D73AD">
      <w:pPr>
        <w:pStyle w:val="Subsection"/>
        <w:tabs>
          <w:tab w:val="clear" w:pos="6926"/>
        </w:tabs>
        <w:jc w:val="left"/>
        <w:rPr>
          <w:szCs w:val="22"/>
        </w:rPr>
      </w:pPr>
      <w:r w:rsidRPr="00EE5484">
        <w:rPr>
          <w:szCs w:val="22"/>
        </w:rPr>
        <w:t>Regulatory Guide 1.28, “Quality Assurance Program Criteria (Design and Construction)”</w:t>
      </w:r>
    </w:p>
    <w:p w14:paraId="7D318298" w14:textId="77777777" w:rsidR="00B00586" w:rsidRPr="00EE5484" w:rsidRDefault="00B00586" w:rsidP="009D73AD">
      <w:pPr>
        <w:pStyle w:val="Subsection"/>
        <w:tabs>
          <w:tab w:val="clear" w:pos="6926"/>
        </w:tabs>
        <w:jc w:val="left"/>
        <w:rPr>
          <w:szCs w:val="22"/>
        </w:rPr>
      </w:pPr>
    </w:p>
    <w:p w14:paraId="6F6C09E3" w14:textId="77777777" w:rsidR="008132B6" w:rsidRPr="00EE5484" w:rsidRDefault="008132B6" w:rsidP="009D73AD">
      <w:pPr>
        <w:pStyle w:val="Subsection"/>
        <w:tabs>
          <w:tab w:val="clear" w:pos="6926"/>
        </w:tabs>
        <w:jc w:val="left"/>
        <w:rPr>
          <w:szCs w:val="22"/>
        </w:rPr>
      </w:pPr>
      <w:r w:rsidRPr="00EE5484">
        <w:rPr>
          <w:szCs w:val="22"/>
        </w:rPr>
        <w:t>Regulatory Guide 1.147, "</w:t>
      </w:r>
      <w:r w:rsidR="00346128" w:rsidRPr="00EE5484">
        <w:rPr>
          <w:szCs w:val="22"/>
        </w:rPr>
        <w:t>In-service</w:t>
      </w:r>
      <w:r w:rsidRPr="00EE5484">
        <w:rPr>
          <w:szCs w:val="22"/>
        </w:rPr>
        <w:t xml:space="preserve"> Inspection Code Case Acceptabili</w:t>
      </w:r>
      <w:r w:rsidR="001B4303" w:rsidRPr="00EE5484">
        <w:rPr>
          <w:szCs w:val="22"/>
        </w:rPr>
        <w:t>ty - ASME Section XI Division 1</w:t>
      </w:r>
      <w:r w:rsidRPr="00EE5484">
        <w:rPr>
          <w:szCs w:val="22"/>
        </w:rPr>
        <w:t>"</w:t>
      </w:r>
    </w:p>
    <w:p w14:paraId="1EC42F4B" w14:textId="77777777" w:rsidR="00346128" w:rsidRDefault="00346128" w:rsidP="009D73AD">
      <w:pPr>
        <w:pStyle w:val="Subsection"/>
        <w:tabs>
          <w:tab w:val="clear" w:pos="6926"/>
        </w:tabs>
        <w:jc w:val="left"/>
        <w:rPr>
          <w:szCs w:val="22"/>
        </w:rPr>
      </w:pPr>
    </w:p>
    <w:p w14:paraId="67572463" w14:textId="77777777" w:rsidR="008132B6" w:rsidRPr="00EE5484" w:rsidRDefault="008132B6" w:rsidP="009D73AD">
      <w:pPr>
        <w:pStyle w:val="Subsection"/>
        <w:tabs>
          <w:tab w:val="clear" w:pos="6926"/>
        </w:tabs>
        <w:jc w:val="left"/>
        <w:rPr>
          <w:szCs w:val="22"/>
        </w:rPr>
      </w:pPr>
      <w:r w:rsidRPr="00EE5484">
        <w:rPr>
          <w:szCs w:val="22"/>
        </w:rPr>
        <w:t>10 CFR 50.55a, “Codes and Standards”</w:t>
      </w:r>
    </w:p>
    <w:p w14:paraId="151BE97F"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6AD96674" w14:textId="77777777" w:rsidR="008132B6" w:rsidRPr="00EE5484" w:rsidRDefault="008132B6" w:rsidP="009D73AD">
      <w:pPr>
        <w:pStyle w:val="Subsection"/>
        <w:tabs>
          <w:tab w:val="clear" w:pos="6926"/>
        </w:tabs>
        <w:jc w:val="left"/>
        <w:rPr>
          <w:szCs w:val="22"/>
        </w:rPr>
      </w:pPr>
      <w:r w:rsidRPr="00EE5484">
        <w:rPr>
          <w:szCs w:val="22"/>
        </w:rPr>
        <w:t xml:space="preserve">10 CFR 52.99, “Inspection </w:t>
      </w:r>
      <w:r w:rsidR="00346128" w:rsidRPr="00EE5484">
        <w:rPr>
          <w:szCs w:val="22"/>
        </w:rPr>
        <w:t>during</w:t>
      </w:r>
      <w:r w:rsidRPr="00EE5484">
        <w:rPr>
          <w:szCs w:val="22"/>
        </w:rPr>
        <w:t xml:space="preserve"> Construction”</w:t>
      </w:r>
    </w:p>
    <w:p w14:paraId="313C6E9F" w14:textId="77777777" w:rsidR="008132B6" w:rsidRPr="00EE5484" w:rsidRDefault="008132B6"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766C949D" w14:textId="77777777" w:rsidR="00674868" w:rsidRDefault="00674868"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3E8E367C" w14:textId="77777777" w:rsidR="008132B6" w:rsidRPr="00EE5484" w:rsidRDefault="008132B6" w:rsidP="009D73AD">
      <w:pPr>
        <w:pStyle w:val="Numbered"/>
        <w:tabs>
          <w:tab w:val="clear" w:pos="6926"/>
        </w:tabs>
        <w:jc w:val="center"/>
        <w:rPr>
          <w:szCs w:val="22"/>
        </w:rPr>
      </w:pPr>
      <w:r w:rsidRPr="00EE5484">
        <w:rPr>
          <w:szCs w:val="22"/>
        </w:rPr>
        <w:t>END</w:t>
      </w:r>
    </w:p>
    <w:p w14:paraId="70CCF8CD" w14:textId="77777777" w:rsidR="00B51814" w:rsidRPr="00EE5484" w:rsidRDefault="00B51814"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0271D4CD" w14:textId="77777777" w:rsidR="00B54B53" w:rsidRPr="00EE5484" w:rsidRDefault="00260E21"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sectPr w:rsidR="00B54B53" w:rsidRPr="00EE5484" w:rsidSect="003D176F">
          <w:pgSz w:w="12240" w:h="15840"/>
          <w:pgMar w:top="1440" w:right="1440" w:bottom="1440" w:left="1440" w:header="720" w:footer="720" w:gutter="0"/>
          <w:cols w:space="720"/>
          <w:docGrid w:linePitch="326"/>
        </w:sectPr>
      </w:pPr>
      <w:r w:rsidRPr="00EE5484">
        <w:t xml:space="preserve">Attachment 1:  </w:t>
      </w:r>
      <w:r w:rsidR="00284A21" w:rsidRPr="00EE5484">
        <w:t>Revision</w:t>
      </w:r>
      <w:r w:rsidR="0013554D" w:rsidRPr="00EE5484">
        <w:t xml:space="preserve"> History for IP 73054</w:t>
      </w:r>
    </w:p>
    <w:p w14:paraId="63FD678E" w14:textId="77777777" w:rsidR="008132B6" w:rsidRDefault="007E4C3A"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EE5484">
        <w:lastRenderedPageBreak/>
        <w:t>Attachment 1</w:t>
      </w:r>
      <w:r w:rsidR="00485BCB" w:rsidRPr="00EE5484">
        <w:t xml:space="preserve"> - </w:t>
      </w:r>
      <w:r w:rsidRPr="00EE5484">
        <w:t xml:space="preserve">Revision History for </w:t>
      </w:r>
      <w:r w:rsidR="007155F9" w:rsidRPr="00EE5484">
        <w:t>IP 73054</w:t>
      </w:r>
    </w:p>
    <w:p w14:paraId="0B7A9D71" w14:textId="77777777" w:rsidR="009324F1" w:rsidRPr="00EE5484" w:rsidRDefault="009324F1" w:rsidP="009D73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tbl>
      <w:tblPr>
        <w:tblW w:w="1413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1530"/>
        <w:gridCol w:w="2160"/>
        <w:gridCol w:w="5670"/>
        <w:gridCol w:w="2340"/>
        <w:gridCol w:w="2430"/>
      </w:tblGrid>
      <w:tr w:rsidR="00485BCB" w:rsidRPr="00EE5484" w14:paraId="3F1DE9A1" w14:textId="77777777" w:rsidTr="00E81B1E">
        <w:trPr>
          <w:cantSplit/>
          <w:trHeight w:val="625"/>
          <w:jc w:val="center"/>
        </w:trPr>
        <w:tc>
          <w:tcPr>
            <w:tcW w:w="15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vAlign w:val="center"/>
          </w:tcPr>
          <w:p w14:paraId="79F69CEA" w14:textId="77777777" w:rsidR="00485BCB" w:rsidRPr="00EE5484" w:rsidRDefault="00485BCB" w:rsidP="00E81B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EE5484">
              <w:t>Commitment Tracking Number</w:t>
            </w:r>
          </w:p>
        </w:tc>
        <w:tc>
          <w:tcPr>
            <w:tcW w:w="21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vAlign w:val="center"/>
          </w:tcPr>
          <w:p w14:paraId="04EEA4F0" w14:textId="77777777" w:rsidR="00485BCB" w:rsidRPr="00EE5484" w:rsidRDefault="00485BCB" w:rsidP="006163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EE5484">
              <w:t>Accession Number</w:t>
            </w:r>
          </w:p>
          <w:p w14:paraId="523A3C44" w14:textId="77777777" w:rsidR="00485BCB" w:rsidRPr="00EE5484" w:rsidRDefault="00485BCB" w:rsidP="006163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EE5484">
              <w:t>Issue Date</w:t>
            </w:r>
          </w:p>
          <w:p w14:paraId="1F26D592" w14:textId="77777777" w:rsidR="00485BCB" w:rsidRPr="00EE5484" w:rsidRDefault="00485BCB" w:rsidP="006163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EE5484">
              <w:t>Change Notice</w:t>
            </w:r>
          </w:p>
        </w:tc>
        <w:tc>
          <w:tcPr>
            <w:tcW w:w="56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vAlign w:val="center"/>
          </w:tcPr>
          <w:p w14:paraId="2FDC05DA" w14:textId="77777777" w:rsidR="00485BCB" w:rsidRPr="00EE5484" w:rsidRDefault="00485BCB" w:rsidP="006163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EE5484">
              <w:t>Description of Change</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vAlign w:val="center"/>
          </w:tcPr>
          <w:p w14:paraId="26D93E6F" w14:textId="77777777" w:rsidR="00485BCB" w:rsidRPr="00EE5484" w:rsidRDefault="00485BCB" w:rsidP="006163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EE5484">
              <w:t>Description of</w:t>
            </w:r>
          </w:p>
          <w:p w14:paraId="773CF1AD" w14:textId="77777777" w:rsidR="00485BCB" w:rsidRPr="00EE5484" w:rsidRDefault="00485BCB" w:rsidP="006163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EE5484">
              <w:t>Training Required</w:t>
            </w:r>
          </w:p>
          <w:p w14:paraId="78107361" w14:textId="77777777" w:rsidR="00485BCB" w:rsidRPr="00EE5484" w:rsidRDefault="00485BCB" w:rsidP="006163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EE5484">
              <w:t>and Completion Date</w:t>
            </w:r>
          </w:p>
        </w:tc>
        <w:tc>
          <w:tcPr>
            <w:tcW w:w="24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vAlign w:val="center"/>
          </w:tcPr>
          <w:p w14:paraId="2A27420E" w14:textId="77777777" w:rsidR="00674868" w:rsidRPr="00EE5484" w:rsidRDefault="0081419D" w:rsidP="00F809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EE5484">
              <w:t xml:space="preserve">Comment </w:t>
            </w:r>
            <w:r>
              <w:t xml:space="preserve">Resolution </w:t>
            </w:r>
            <w:r w:rsidRPr="00EE5484">
              <w:t>and</w:t>
            </w:r>
            <w:r>
              <w:t xml:space="preserve"> Closed </w:t>
            </w:r>
            <w:r w:rsidRPr="00EE5484">
              <w:t xml:space="preserve">Feedback </w:t>
            </w:r>
            <w:r>
              <w:t xml:space="preserve">Form </w:t>
            </w:r>
            <w:r w:rsidRPr="00EE5484">
              <w:t>Accession Number</w:t>
            </w:r>
            <w:r w:rsidR="00F80995">
              <w:t xml:space="preserve"> </w:t>
            </w:r>
            <w:r w:rsidRPr="00C41563">
              <w:rPr>
                <w:lang w:val="fr-FR"/>
              </w:rPr>
              <w:t>(Pre-Decisional, Non-Public Information)</w:t>
            </w:r>
          </w:p>
        </w:tc>
      </w:tr>
      <w:tr w:rsidR="00485BCB" w:rsidRPr="00EE5484" w14:paraId="7151046E" w14:textId="77777777" w:rsidTr="00C0706D">
        <w:trPr>
          <w:cantSplit/>
          <w:jc w:val="center"/>
        </w:trPr>
        <w:tc>
          <w:tcPr>
            <w:tcW w:w="15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79989775" w14:textId="77777777" w:rsidR="00485BCB" w:rsidRPr="00EE5484" w:rsidRDefault="00485BCB" w:rsidP="00E81B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EE5484">
              <w:t>N/A</w:t>
            </w:r>
          </w:p>
        </w:tc>
        <w:tc>
          <w:tcPr>
            <w:tcW w:w="21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6DF758C4" w14:textId="77777777" w:rsidR="00485BCB" w:rsidRPr="00EE5484" w:rsidRDefault="00485BCB" w:rsidP="006163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EE5484">
              <w:t>07/01/08</w:t>
            </w:r>
          </w:p>
          <w:p w14:paraId="45153B62" w14:textId="77777777" w:rsidR="00485BCB" w:rsidRPr="00EE5484" w:rsidRDefault="00485BCB" w:rsidP="006163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EE5484">
              <w:t>CN 08-019</w:t>
            </w:r>
          </w:p>
        </w:tc>
        <w:tc>
          <w:tcPr>
            <w:tcW w:w="56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A93F2E5" w14:textId="77777777" w:rsidR="00485BCB" w:rsidRPr="00EE5484" w:rsidRDefault="00485BCB" w:rsidP="006163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EE5484">
              <w:t>Initial issue to support inspections of operational programs described in IMC 2504, N</w:t>
            </w:r>
            <w:r w:rsidR="007A1F54" w:rsidRPr="00EE5484">
              <w:t>on</w:t>
            </w:r>
            <w:r w:rsidRPr="00EE5484">
              <w:t>-ITAAC I</w:t>
            </w:r>
            <w:r w:rsidR="007A1F54" w:rsidRPr="00EE5484">
              <w:t>nspections</w:t>
            </w:r>
            <w:r w:rsidRPr="00EE5484">
              <w:t>.</w:t>
            </w:r>
          </w:p>
          <w:p w14:paraId="78DA224A" w14:textId="77777777" w:rsidR="00485BCB" w:rsidRPr="00EE5484" w:rsidRDefault="00485BCB" w:rsidP="006163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63626EB0" w14:textId="3854C9A4" w:rsidR="00485BCB" w:rsidRPr="00EE5484" w:rsidRDefault="00485BCB" w:rsidP="006163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EE5484">
              <w:t>Completed 4</w:t>
            </w:r>
            <w:r w:rsidR="00E81B1E">
              <w:t>-</w:t>
            </w:r>
            <w:r w:rsidRPr="00EE5484">
              <w:t>year search of historical CNs and found no commitments.</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23D2EE0" w14:textId="77777777" w:rsidR="00485BCB" w:rsidRPr="00EE5484" w:rsidRDefault="00485BCB" w:rsidP="00E81B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EE5484">
              <w:t>N/A</w:t>
            </w:r>
          </w:p>
        </w:tc>
        <w:tc>
          <w:tcPr>
            <w:tcW w:w="24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03C3885" w14:textId="77777777" w:rsidR="00485BCB" w:rsidRPr="00EE5484" w:rsidRDefault="00485BCB" w:rsidP="00E81B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EE5484">
              <w:t>ML070920379</w:t>
            </w:r>
          </w:p>
        </w:tc>
      </w:tr>
      <w:tr w:rsidR="00485BCB" w:rsidRPr="00EE5484" w14:paraId="74D59C62" w14:textId="77777777" w:rsidTr="00C0706D">
        <w:trPr>
          <w:cantSplit/>
          <w:jc w:val="center"/>
        </w:trPr>
        <w:tc>
          <w:tcPr>
            <w:tcW w:w="15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4C23E00E" w14:textId="77777777" w:rsidR="00485BCB" w:rsidRPr="00EE5484" w:rsidRDefault="00485BCB" w:rsidP="00E81B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EE5484">
              <w:t>N/A</w:t>
            </w:r>
          </w:p>
        </w:tc>
        <w:tc>
          <w:tcPr>
            <w:tcW w:w="21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175748BD" w14:textId="77777777" w:rsidR="00485BCB" w:rsidRPr="00EE5484" w:rsidRDefault="00485BCB" w:rsidP="006163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EE5484">
              <w:t>ML</w:t>
            </w:r>
            <w:r w:rsidR="007A1F54" w:rsidRPr="00EE5484">
              <w:t>13231A038</w:t>
            </w:r>
          </w:p>
          <w:p w14:paraId="0A8E315D" w14:textId="77777777" w:rsidR="00485BCB" w:rsidRPr="00EE5484" w:rsidRDefault="00213F9F" w:rsidP="006163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EE5484">
              <w:t>09/25/13</w:t>
            </w:r>
          </w:p>
          <w:p w14:paraId="0C0860D4" w14:textId="77777777" w:rsidR="00485BCB" w:rsidRPr="00EE5484" w:rsidRDefault="00485BCB" w:rsidP="006163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EE5484">
              <w:t xml:space="preserve">CN </w:t>
            </w:r>
            <w:r w:rsidR="007A1F54" w:rsidRPr="00EE5484">
              <w:t>13</w:t>
            </w:r>
            <w:r w:rsidRPr="00EE5484">
              <w:t>-</w:t>
            </w:r>
            <w:r w:rsidR="00213F9F" w:rsidRPr="00EE5484">
              <w:t>023</w:t>
            </w:r>
          </w:p>
        </w:tc>
        <w:tc>
          <w:tcPr>
            <w:tcW w:w="56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387766A7" w14:textId="77777777" w:rsidR="00485BCB" w:rsidRPr="00EE5484" w:rsidRDefault="00485BCB" w:rsidP="006163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EE5484">
              <w:t xml:space="preserve">Revised to update ASME and other references and to make editorial changes.  </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7A9F300" w14:textId="77777777" w:rsidR="00485BCB" w:rsidRPr="00EE5484" w:rsidRDefault="00485BCB" w:rsidP="00E81B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EE5484">
              <w:t>N/A</w:t>
            </w:r>
          </w:p>
        </w:tc>
        <w:tc>
          <w:tcPr>
            <w:tcW w:w="24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DDC3B24" w14:textId="77777777" w:rsidR="00485BCB" w:rsidRPr="00EE5484" w:rsidRDefault="00485BCB" w:rsidP="00E81B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EE5484">
              <w:t>ML</w:t>
            </w:r>
            <w:r w:rsidR="00423CDA" w:rsidRPr="00EE5484">
              <w:t>13231A039</w:t>
            </w:r>
          </w:p>
        </w:tc>
      </w:tr>
      <w:tr w:rsidR="00FC4F1F" w:rsidRPr="00EE5484" w14:paraId="59F46086" w14:textId="77777777" w:rsidTr="00C0706D">
        <w:trPr>
          <w:cantSplit/>
          <w:jc w:val="center"/>
        </w:trPr>
        <w:tc>
          <w:tcPr>
            <w:tcW w:w="15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41DD404E" w14:textId="77777777" w:rsidR="00FC4F1F" w:rsidRPr="00EE5484" w:rsidRDefault="00E245DE" w:rsidP="00E81B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N/A</w:t>
            </w:r>
          </w:p>
        </w:tc>
        <w:tc>
          <w:tcPr>
            <w:tcW w:w="21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FF8CEF8" w14:textId="77777777" w:rsidR="00FC4F1F" w:rsidRDefault="00E245DE" w:rsidP="006163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ML</w:t>
            </w:r>
            <w:r w:rsidR="00DE1690">
              <w:t>14302A552</w:t>
            </w:r>
          </w:p>
          <w:p w14:paraId="6728E9BE" w14:textId="77777777" w:rsidR="00E245DE" w:rsidRDefault="00674868" w:rsidP="006163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12/22</w:t>
            </w:r>
            <w:r w:rsidR="00E245DE">
              <w:t>/2014</w:t>
            </w:r>
          </w:p>
          <w:p w14:paraId="279BFC36" w14:textId="77777777" w:rsidR="00E245DE" w:rsidRPr="00EE5484" w:rsidRDefault="00E245DE" w:rsidP="006163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CN 14-</w:t>
            </w:r>
            <w:r w:rsidR="00674868">
              <w:t>031</w:t>
            </w:r>
          </w:p>
        </w:tc>
        <w:tc>
          <w:tcPr>
            <w:tcW w:w="56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26276375" w14:textId="50FE02A4" w:rsidR="00FC4F1F" w:rsidRPr="00EE5484" w:rsidRDefault="00FC4F1F" w:rsidP="006163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 xml:space="preserve">Periodic update </w:t>
            </w:r>
            <w:r w:rsidR="00194C26">
              <w:t>based on in-depth discussions between H</w:t>
            </w:r>
            <w:r w:rsidR="00C0706D">
              <w:t>eadquarters</w:t>
            </w:r>
            <w:r w:rsidR="00194C26">
              <w:t xml:space="preserve"> staff and Region II inspectors </w:t>
            </w:r>
            <w:r>
              <w:t>to</w:t>
            </w:r>
            <w:r w:rsidRPr="00FC4F1F">
              <w:t xml:space="preserve"> address usability</w:t>
            </w:r>
            <w:r w:rsidR="00194C26">
              <w:t xml:space="preserve"> issues</w:t>
            </w:r>
            <w:r>
              <w:t xml:space="preserve">. </w:t>
            </w:r>
            <w:r w:rsidR="00C0706D">
              <w:t xml:space="preserve"> </w:t>
            </w:r>
            <w:r>
              <w:t>Includes g</w:t>
            </w:r>
            <w:r w:rsidRPr="00FC4F1F">
              <w:t>uidance on inspecting the planned ISI program separate from the PSI program</w:t>
            </w:r>
            <w:r>
              <w:t xml:space="preserve">; </w:t>
            </w:r>
            <w:r w:rsidR="00F178BA">
              <w:t xml:space="preserve">a new section on PSI/ISI program approval; guidance on the sample size of Class 1 components; </w:t>
            </w:r>
            <w:r>
              <w:t>a</w:t>
            </w:r>
            <w:r w:rsidRPr="00FC4F1F">
              <w:t>dditional procedure steps for inspection of the PSI/ISI program for SG tubing</w:t>
            </w:r>
            <w:r>
              <w:t>; a</w:t>
            </w:r>
            <w:r w:rsidRPr="00FC4F1F">
              <w:t xml:space="preserve"> procedure step and guidance for verifying augmented inspections are included in the PSI/ISI program</w:t>
            </w:r>
            <w:r>
              <w:t>;</w:t>
            </w:r>
            <w:r w:rsidRPr="00FC4F1F">
              <w:t xml:space="preserve"> separate procedure step to verify that procedural controls are in place to prevent omissions from the PSI/ISI program</w:t>
            </w:r>
            <w:r w:rsidR="00FD62C7">
              <w:t xml:space="preserve">; </w:t>
            </w:r>
            <w:r w:rsidR="00194C26">
              <w:t xml:space="preserve">revised procedure step and guidance regarding Code Repair/Replacement </w:t>
            </w:r>
            <w:r w:rsidR="00F50545">
              <w:t>P</w:t>
            </w:r>
            <w:r w:rsidR="00194C26">
              <w:t xml:space="preserve">rogram review; </w:t>
            </w:r>
            <w:r w:rsidR="00FD62C7">
              <w:t>revised procedure step and guidance regarding relief requests per 10 CFR 50.55a(g)(5)(iii)</w:t>
            </w:r>
            <w:r w:rsidR="0009437A">
              <w:t>.</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01F500D" w14:textId="77777777" w:rsidR="00FC4F1F" w:rsidRPr="00EE5484" w:rsidRDefault="00E245DE" w:rsidP="00E81B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N/A</w:t>
            </w:r>
          </w:p>
        </w:tc>
        <w:tc>
          <w:tcPr>
            <w:tcW w:w="24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14:paraId="5C4EE6AD" w14:textId="77777777" w:rsidR="00FC4F1F" w:rsidRPr="00EE5484" w:rsidRDefault="00E245DE" w:rsidP="00E81B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ML</w:t>
            </w:r>
            <w:r w:rsidR="00DE1690">
              <w:t>14302A553</w:t>
            </w:r>
          </w:p>
        </w:tc>
      </w:tr>
    </w:tbl>
    <w:p w14:paraId="0F27E12E" w14:textId="77777777" w:rsidR="00F80995" w:rsidRDefault="00F80995">
      <w:pPr>
        <w:sectPr w:rsidR="00F80995" w:rsidSect="003D176F">
          <w:footerReference w:type="default" r:id="rId12"/>
          <w:pgSz w:w="15840" w:h="12240" w:orient="landscape"/>
          <w:pgMar w:top="1440" w:right="1440" w:bottom="1440" w:left="1440" w:header="720" w:footer="720" w:gutter="0"/>
          <w:pgNumType w:start="1"/>
          <w:cols w:space="720"/>
          <w:docGrid w:linePitch="326"/>
        </w:sectPr>
      </w:pPr>
    </w:p>
    <w:p w14:paraId="07F655CA" w14:textId="77777777" w:rsidR="00AF6255" w:rsidRDefault="00AF6255"/>
    <w:tbl>
      <w:tblPr>
        <w:tblStyle w:val="TableGrid"/>
        <w:tblW w:w="14220" w:type="dxa"/>
        <w:tblInd w:w="-635" w:type="dxa"/>
        <w:tblLook w:val="04A0" w:firstRow="1" w:lastRow="0" w:firstColumn="1" w:lastColumn="0" w:noHBand="0" w:noVBand="1"/>
      </w:tblPr>
      <w:tblGrid>
        <w:gridCol w:w="1463"/>
        <w:gridCol w:w="2137"/>
        <w:gridCol w:w="5940"/>
        <w:gridCol w:w="2250"/>
        <w:gridCol w:w="2430"/>
      </w:tblGrid>
      <w:tr w:rsidR="00346128" w:rsidRPr="00C41563" w14:paraId="3E4D98E9" w14:textId="77777777" w:rsidTr="00C0706D">
        <w:tc>
          <w:tcPr>
            <w:tcW w:w="1463" w:type="dxa"/>
            <w:vAlign w:val="center"/>
          </w:tcPr>
          <w:p w14:paraId="1045E314" w14:textId="77777777" w:rsidR="00346128" w:rsidRDefault="00346128" w:rsidP="00C07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EE5484">
              <w:t>Commitment Tracking Number</w:t>
            </w:r>
          </w:p>
        </w:tc>
        <w:tc>
          <w:tcPr>
            <w:tcW w:w="2137" w:type="dxa"/>
            <w:vAlign w:val="center"/>
          </w:tcPr>
          <w:p w14:paraId="64252EAF" w14:textId="77777777" w:rsidR="00346128" w:rsidRPr="00EE5484" w:rsidRDefault="00346128" w:rsidP="00C07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EE5484">
              <w:t>Accession Number</w:t>
            </w:r>
          </w:p>
          <w:p w14:paraId="017CE72A" w14:textId="77777777" w:rsidR="00346128" w:rsidRPr="00EE5484" w:rsidRDefault="00346128" w:rsidP="00C07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EE5484">
              <w:t>Issue Date</w:t>
            </w:r>
          </w:p>
          <w:p w14:paraId="2FBCE5D7" w14:textId="77777777" w:rsidR="00346128" w:rsidRDefault="00346128" w:rsidP="00C07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EE5484">
              <w:t>Change Notice</w:t>
            </w:r>
          </w:p>
        </w:tc>
        <w:tc>
          <w:tcPr>
            <w:tcW w:w="5940" w:type="dxa"/>
            <w:vAlign w:val="center"/>
          </w:tcPr>
          <w:p w14:paraId="7CCA29B1" w14:textId="77777777" w:rsidR="00346128" w:rsidRDefault="00346128" w:rsidP="00050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EE5484">
              <w:t>Description of Change</w:t>
            </w:r>
          </w:p>
        </w:tc>
        <w:tc>
          <w:tcPr>
            <w:tcW w:w="2250" w:type="dxa"/>
            <w:vAlign w:val="center"/>
          </w:tcPr>
          <w:p w14:paraId="72AE66AB" w14:textId="77777777" w:rsidR="00346128" w:rsidRPr="00EE5484" w:rsidRDefault="00346128" w:rsidP="00050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EE5484">
              <w:t>Description of</w:t>
            </w:r>
          </w:p>
          <w:p w14:paraId="27A59DFE" w14:textId="77777777" w:rsidR="0005062B" w:rsidRDefault="00346128" w:rsidP="00050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EE5484">
              <w:t xml:space="preserve">Training </w:t>
            </w:r>
          </w:p>
          <w:p w14:paraId="17AAD418" w14:textId="77777777" w:rsidR="00346128" w:rsidRDefault="00346128" w:rsidP="00050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EE5484">
              <w:t>Required</w:t>
            </w:r>
            <w:r w:rsidR="0005062B">
              <w:t xml:space="preserve"> </w:t>
            </w:r>
            <w:r w:rsidRPr="00EE5484">
              <w:t>and Completion Date</w:t>
            </w:r>
          </w:p>
        </w:tc>
        <w:tc>
          <w:tcPr>
            <w:tcW w:w="2430" w:type="dxa"/>
            <w:vAlign w:val="center"/>
          </w:tcPr>
          <w:p w14:paraId="0F9766C0" w14:textId="77777777" w:rsidR="00346128" w:rsidRPr="00C41563" w:rsidRDefault="00346128" w:rsidP="00F809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lang w:val="fr-FR"/>
              </w:rPr>
            </w:pPr>
            <w:r w:rsidRPr="00EE5484">
              <w:t xml:space="preserve">Comment </w:t>
            </w:r>
            <w:r w:rsidR="0005062B">
              <w:t xml:space="preserve">Resolution </w:t>
            </w:r>
            <w:r w:rsidRPr="00EE5484">
              <w:t>and</w:t>
            </w:r>
            <w:r w:rsidR="0005062B">
              <w:t xml:space="preserve"> Closed </w:t>
            </w:r>
            <w:r w:rsidRPr="00EE5484">
              <w:t xml:space="preserve">Feedback </w:t>
            </w:r>
            <w:r w:rsidR="0005062B">
              <w:t xml:space="preserve">Form </w:t>
            </w:r>
            <w:r w:rsidRPr="00EE5484">
              <w:t>Accession Number</w:t>
            </w:r>
            <w:r w:rsidR="00F80995">
              <w:t xml:space="preserve"> </w:t>
            </w:r>
            <w:r w:rsidRPr="00C41563">
              <w:rPr>
                <w:lang w:val="fr-FR"/>
              </w:rPr>
              <w:t>(Pre-Decisional,</w:t>
            </w:r>
            <w:r w:rsidR="00ED1012" w:rsidRPr="00C41563">
              <w:rPr>
                <w:lang w:val="fr-FR"/>
              </w:rPr>
              <w:t xml:space="preserve"> </w:t>
            </w:r>
            <w:r w:rsidR="0005062B" w:rsidRPr="00C41563">
              <w:rPr>
                <w:lang w:val="fr-FR"/>
              </w:rPr>
              <w:t>N</w:t>
            </w:r>
            <w:r w:rsidRPr="00C41563">
              <w:rPr>
                <w:lang w:val="fr-FR"/>
              </w:rPr>
              <w:t>on-Public</w:t>
            </w:r>
            <w:r w:rsidR="0005062B" w:rsidRPr="00C41563">
              <w:rPr>
                <w:lang w:val="fr-FR"/>
              </w:rPr>
              <w:t xml:space="preserve"> Information</w:t>
            </w:r>
            <w:r w:rsidRPr="00C41563">
              <w:rPr>
                <w:lang w:val="fr-FR"/>
              </w:rPr>
              <w:t>)</w:t>
            </w:r>
          </w:p>
        </w:tc>
      </w:tr>
      <w:tr w:rsidR="00346128" w14:paraId="55E24C44" w14:textId="77777777" w:rsidTr="0005062B">
        <w:tc>
          <w:tcPr>
            <w:tcW w:w="1463" w:type="dxa"/>
          </w:tcPr>
          <w:p w14:paraId="41EFEF39" w14:textId="77777777" w:rsidR="00346128" w:rsidRDefault="0005062B" w:rsidP="00C07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N/A</w:t>
            </w:r>
          </w:p>
        </w:tc>
        <w:tc>
          <w:tcPr>
            <w:tcW w:w="2137" w:type="dxa"/>
          </w:tcPr>
          <w:p w14:paraId="2CB9299C" w14:textId="77777777" w:rsidR="00346128" w:rsidRDefault="0005062B" w:rsidP="003461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ML</w:t>
            </w:r>
            <w:r w:rsidR="00653767">
              <w:t>17033B611</w:t>
            </w:r>
          </w:p>
          <w:p w14:paraId="567E1F96" w14:textId="77777777" w:rsidR="00ED1012" w:rsidRDefault="00F80995" w:rsidP="003461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05/03/17</w:t>
            </w:r>
          </w:p>
          <w:p w14:paraId="3F8E9622" w14:textId="77777777" w:rsidR="00ED1012" w:rsidRDefault="00F80995" w:rsidP="003461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CN 17-009</w:t>
            </w:r>
          </w:p>
          <w:p w14:paraId="5C226B9E" w14:textId="77777777" w:rsidR="0005062B" w:rsidRDefault="0005062B" w:rsidP="003461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5940" w:type="dxa"/>
          </w:tcPr>
          <w:p w14:paraId="69E09936" w14:textId="77777777" w:rsidR="00346128" w:rsidRDefault="00346128" w:rsidP="00C07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Periodic update based on in-depth discussions between HQ staff and Region II inspectors as well as lessons learned from the first round of PSI program inspections. Includes revised general guidance; new guidance on alternative examinations; revised guidance and procedure step for repair/replacement; revised guidance on qualification of personnel; revised guidance on reporting requirements; new guidance on relief requests during PSI, revised ASME references and editorial changes.</w:t>
            </w:r>
          </w:p>
          <w:p w14:paraId="2F87815D" w14:textId="79B9D9AC" w:rsidR="009460A5" w:rsidRDefault="009460A5" w:rsidP="00C07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tc>
        <w:tc>
          <w:tcPr>
            <w:tcW w:w="2250" w:type="dxa"/>
          </w:tcPr>
          <w:p w14:paraId="7C7A9503" w14:textId="77777777" w:rsidR="00346128" w:rsidRDefault="00ED1012" w:rsidP="00FC63E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N/A</w:t>
            </w:r>
          </w:p>
        </w:tc>
        <w:tc>
          <w:tcPr>
            <w:tcW w:w="2430" w:type="dxa"/>
          </w:tcPr>
          <w:p w14:paraId="05B39831" w14:textId="77777777" w:rsidR="00346128" w:rsidRDefault="00ED1012" w:rsidP="00C07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ML</w:t>
            </w:r>
            <w:r w:rsidR="00653767">
              <w:t>17033B609</w:t>
            </w:r>
          </w:p>
        </w:tc>
      </w:tr>
      <w:tr w:rsidR="00B362E0" w14:paraId="4255B3D1" w14:textId="77777777" w:rsidTr="00C0706D">
        <w:tc>
          <w:tcPr>
            <w:tcW w:w="1463" w:type="dxa"/>
          </w:tcPr>
          <w:p w14:paraId="6594BCF2" w14:textId="77777777" w:rsidR="00B362E0" w:rsidRDefault="00B362E0" w:rsidP="003461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2137" w:type="dxa"/>
          </w:tcPr>
          <w:p w14:paraId="16216D81" w14:textId="4E72F4B5" w:rsidR="00B362E0" w:rsidRDefault="009460A5" w:rsidP="009460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ML19255E180</w:t>
            </w:r>
          </w:p>
          <w:p w14:paraId="1B729C52" w14:textId="58ED6102" w:rsidR="00FC63E9" w:rsidRDefault="003D176F" w:rsidP="003461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03/04/20</w:t>
            </w:r>
          </w:p>
          <w:p w14:paraId="16E3C0F2" w14:textId="7550FD09" w:rsidR="00FC63E9" w:rsidRDefault="00FC63E9" w:rsidP="003461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CN </w:t>
            </w:r>
            <w:r w:rsidR="005E4977">
              <w:t>20</w:t>
            </w:r>
            <w:r>
              <w:t>-</w:t>
            </w:r>
            <w:r w:rsidR="005B5BE4">
              <w:t>013</w:t>
            </w:r>
          </w:p>
        </w:tc>
        <w:tc>
          <w:tcPr>
            <w:tcW w:w="5940" w:type="dxa"/>
            <w:vAlign w:val="center"/>
          </w:tcPr>
          <w:p w14:paraId="3A6DBE82" w14:textId="5563259C" w:rsidR="00B362E0" w:rsidRDefault="00B362E0" w:rsidP="00C07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 xml:space="preserve">Revised to </w:t>
            </w:r>
            <w:r w:rsidR="0061511C">
              <w:t xml:space="preserve">make changes to </w:t>
            </w:r>
            <w:r w:rsidR="00F50545">
              <w:t xml:space="preserve">the </w:t>
            </w:r>
            <w:r w:rsidR="0061511C">
              <w:t>sample selectio</w:t>
            </w:r>
            <w:r w:rsidR="00E0197F">
              <w:t>n as well as additional minor editorial changes</w:t>
            </w:r>
            <w:r w:rsidR="0061511C">
              <w:t>.</w:t>
            </w:r>
          </w:p>
        </w:tc>
        <w:tc>
          <w:tcPr>
            <w:tcW w:w="2250" w:type="dxa"/>
          </w:tcPr>
          <w:p w14:paraId="1F325CB7" w14:textId="77777777" w:rsidR="00B362E0" w:rsidRDefault="00FC63E9" w:rsidP="00FC63E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N/A</w:t>
            </w:r>
          </w:p>
        </w:tc>
        <w:tc>
          <w:tcPr>
            <w:tcW w:w="2430" w:type="dxa"/>
          </w:tcPr>
          <w:p w14:paraId="6A1BAA00" w14:textId="77777777" w:rsidR="00B362E0" w:rsidRDefault="00FC63E9" w:rsidP="00C070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None</w:t>
            </w:r>
          </w:p>
        </w:tc>
      </w:tr>
    </w:tbl>
    <w:p w14:paraId="6CE02F64" w14:textId="77777777" w:rsidR="00346128" w:rsidRPr="00EE5484" w:rsidRDefault="00346128" w:rsidP="00AF62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56" w:name="_GoBack"/>
      <w:bookmarkEnd w:id="56"/>
    </w:p>
    <w:sectPr w:rsidR="00346128" w:rsidRPr="00EE5484" w:rsidSect="003D176F">
      <w:pgSz w:w="15840" w:h="12240" w:orient="landscape"/>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2A4C2E" w14:textId="77777777" w:rsidR="008713AB" w:rsidRDefault="008713AB">
      <w:r>
        <w:separator/>
      </w:r>
    </w:p>
  </w:endnote>
  <w:endnote w:type="continuationSeparator" w:id="0">
    <w:p w14:paraId="787BB978" w14:textId="77777777" w:rsidR="008713AB" w:rsidRDefault="008713AB">
      <w:r>
        <w:continuationSeparator/>
      </w:r>
    </w:p>
  </w:endnote>
  <w:endnote w:type="continuationNotice" w:id="1">
    <w:p w14:paraId="07CC43D3" w14:textId="77777777" w:rsidR="008713AB" w:rsidRDefault="008713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etter Gothic 12cpi">
    <w:altName w:val="Calibri"/>
    <w:panose1 w:val="00000000000000000000"/>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7AF14" w14:textId="52B4D759" w:rsidR="00C0706D" w:rsidRPr="008F2B8F" w:rsidRDefault="00C0706D" w:rsidP="003D301C">
    <w:pPr>
      <w:tabs>
        <w:tab w:val="center" w:pos="4680"/>
        <w:tab w:val="right" w:pos="9360"/>
      </w:tabs>
    </w:pPr>
    <w:r w:rsidRPr="008F2B8F">
      <w:t xml:space="preserve">Issue Date: </w:t>
    </w:r>
    <w:r>
      <w:t xml:space="preserve"> </w:t>
    </w:r>
    <w:r w:rsidR="003D176F">
      <w:t>03/04/20</w:t>
    </w:r>
    <w:r>
      <w:rPr>
        <w:szCs w:val="24"/>
      </w:rPr>
      <w:tab/>
    </w:r>
    <w:r w:rsidRPr="0093061C">
      <w:rPr>
        <w:rStyle w:val="PageNumber"/>
      </w:rPr>
      <w:fldChar w:fldCharType="begin"/>
    </w:r>
    <w:r w:rsidRPr="0093061C">
      <w:rPr>
        <w:rStyle w:val="PageNumber"/>
      </w:rPr>
      <w:instrText xml:space="preserve"> PAGE </w:instrText>
    </w:r>
    <w:r w:rsidRPr="0093061C">
      <w:rPr>
        <w:rStyle w:val="PageNumber"/>
      </w:rPr>
      <w:fldChar w:fldCharType="separate"/>
    </w:r>
    <w:r>
      <w:rPr>
        <w:rStyle w:val="PageNumber"/>
        <w:noProof/>
      </w:rPr>
      <w:t>1</w:t>
    </w:r>
    <w:r w:rsidRPr="0093061C">
      <w:rPr>
        <w:rStyle w:val="PageNumber"/>
      </w:rPr>
      <w:fldChar w:fldCharType="end"/>
    </w:r>
    <w:r>
      <w:rPr>
        <w:rStyle w:val="PageNumber"/>
      </w:rPr>
      <w:tab/>
    </w:r>
    <w:r w:rsidRPr="008F2B8F">
      <w:t>73054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9A053" w14:textId="4F5B948E" w:rsidR="00C0706D" w:rsidRPr="008F2B8F" w:rsidRDefault="00C0706D" w:rsidP="004F7D8D">
    <w:pPr>
      <w:tabs>
        <w:tab w:val="center" w:pos="6480"/>
        <w:tab w:val="right" w:pos="12960"/>
      </w:tabs>
    </w:pPr>
    <w:r w:rsidRPr="008F2B8F">
      <w:t xml:space="preserve">Issue Date: </w:t>
    </w:r>
    <w:r>
      <w:t xml:space="preserve"> </w:t>
    </w:r>
    <w:r w:rsidR="003D176F">
      <w:t>03/04/20</w:t>
    </w:r>
    <w:r>
      <w:rPr>
        <w:szCs w:val="24"/>
      </w:rPr>
      <w:tab/>
      <w:t>Att1-</w:t>
    </w:r>
    <w:r w:rsidRPr="0093061C">
      <w:rPr>
        <w:rStyle w:val="PageNumber"/>
      </w:rPr>
      <w:fldChar w:fldCharType="begin"/>
    </w:r>
    <w:r w:rsidRPr="0093061C">
      <w:rPr>
        <w:rStyle w:val="PageNumber"/>
      </w:rPr>
      <w:instrText xml:space="preserve"> PAGE </w:instrText>
    </w:r>
    <w:r w:rsidRPr="0093061C">
      <w:rPr>
        <w:rStyle w:val="PageNumber"/>
      </w:rPr>
      <w:fldChar w:fldCharType="separate"/>
    </w:r>
    <w:r>
      <w:rPr>
        <w:rStyle w:val="PageNumber"/>
        <w:noProof/>
      </w:rPr>
      <w:t>2</w:t>
    </w:r>
    <w:r w:rsidRPr="0093061C">
      <w:rPr>
        <w:rStyle w:val="PageNumber"/>
      </w:rPr>
      <w:fldChar w:fldCharType="end"/>
    </w:r>
    <w:r>
      <w:rPr>
        <w:rStyle w:val="PageNumber"/>
      </w:rPr>
      <w:tab/>
    </w:r>
    <w:r w:rsidRPr="008F2B8F">
      <w:t>73054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9C945D" w14:textId="77777777" w:rsidR="008713AB" w:rsidRDefault="008713AB">
      <w:r>
        <w:separator/>
      </w:r>
    </w:p>
  </w:footnote>
  <w:footnote w:type="continuationSeparator" w:id="0">
    <w:p w14:paraId="4165CABF" w14:textId="77777777" w:rsidR="008713AB" w:rsidRDefault="008713AB">
      <w:r>
        <w:continuationSeparator/>
      </w:r>
    </w:p>
  </w:footnote>
  <w:footnote w:type="continuationNotice" w:id="1">
    <w:p w14:paraId="55C29666" w14:textId="77777777" w:rsidR="008713AB" w:rsidRDefault="008713A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2"/>
      <w:numFmt w:val="decimal"/>
      <w:suff w:val="nothing"/>
      <w:lvlText w:val="%1."/>
      <w:lvlJc w:val="left"/>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1" w15:restartNumberingAfterBreak="0">
    <w:nsid w:val="13747C60"/>
    <w:multiLevelType w:val="hybridMultilevel"/>
    <w:tmpl w:val="A670BA5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0C6660"/>
    <w:multiLevelType w:val="hybridMultilevel"/>
    <w:tmpl w:val="CB52A2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182576"/>
    <w:multiLevelType w:val="hybridMultilevel"/>
    <w:tmpl w:val="619636B6"/>
    <w:lvl w:ilvl="0" w:tplc="B8C01EE4">
      <w:start w:val="1"/>
      <w:numFmt w:val="lowerLetter"/>
      <w:lvlText w:val="%1."/>
      <w:lvlJc w:val="left"/>
      <w:pPr>
        <w:ind w:left="1164" w:hanging="360"/>
      </w:pPr>
      <w:rPr>
        <w:rFonts w:hint="default"/>
        <w:b w:val="0"/>
      </w:r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4" w15:restartNumberingAfterBreak="0">
    <w:nsid w:val="2467420D"/>
    <w:multiLevelType w:val="hybridMultilevel"/>
    <w:tmpl w:val="5448D8A8"/>
    <w:lvl w:ilvl="0" w:tplc="0409001B">
      <w:start w:val="1"/>
      <w:numFmt w:val="lowerRoman"/>
      <w:lvlText w:val="%1."/>
      <w:lvlJc w:val="right"/>
      <w:pPr>
        <w:ind w:left="2070" w:hanging="360"/>
      </w:p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5" w15:restartNumberingAfterBreak="0">
    <w:nsid w:val="250A38DB"/>
    <w:multiLevelType w:val="hybridMultilevel"/>
    <w:tmpl w:val="43C8CB2A"/>
    <w:lvl w:ilvl="0" w:tplc="ABCE821E">
      <w:start w:val="1"/>
      <w:numFmt w:val="lowerLetter"/>
      <w:lvlText w:val="%1."/>
      <w:lvlJc w:val="left"/>
      <w:pPr>
        <w:ind w:left="1260" w:hanging="444"/>
      </w:pPr>
      <w:rPr>
        <w:rFonts w:hint="default"/>
      </w:rPr>
    </w:lvl>
    <w:lvl w:ilvl="1" w:tplc="2DAEF7E8">
      <w:start w:val="1"/>
      <w:numFmt w:val="lowerRoman"/>
      <w:lvlText w:val="%2."/>
      <w:lvlJc w:val="right"/>
      <w:pPr>
        <w:ind w:left="1896" w:hanging="360"/>
      </w:pPr>
      <w:rPr>
        <w:rFonts w:hint="default"/>
      </w:rPr>
    </w:lvl>
    <w:lvl w:ilvl="2" w:tplc="0409001B">
      <w:start w:val="1"/>
      <w:numFmt w:val="lowerRoman"/>
      <w:lvlText w:val="%3."/>
      <w:lvlJc w:val="right"/>
      <w:pPr>
        <w:ind w:left="2616" w:hanging="180"/>
      </w:pPr>
    </w:lvl>
    <w:lvl w:ilvl="3" w:tplc="0409000F" w:tentative="1">
      <w:start w:val="1"/>
      <w:numFmt w:val="decimal"/>
      <w:lvlText w:val="%4."/>
      <w:lvlJc w:val="left"/>
      <w:pPr>
        <w:ind w:left="3336" w:hanging="360"/>
      </w:pPr>
    </w:lvl>
    <w:lvl w:ilvl="4" w:tplc="04090019" w:tentative="1">
      <w:start w:val="1"/>
      <w:numFmt w:val="lowerLetter"/>
      <w:lvlText w:val="%5."/>
      <w:lvlJc w:val="left"/>
      <w:pPr>
        <w:ind w:left="4056" w:hanging="360"/>
      </w:pPr>
    </w:lvl>
    <w:lvl w:ilvl="5" w:tplc="0409001B" w:tentative="1">
      <w:start w:val="1"/>
      <w:numFmt w:val="lowerRoman"/>
      <w:lvlText w:val="%6."/>
      <w:lvlJc w:val="right"/>
      <w:pPr>
        <w:ind w:left="4776" w:hanging="180"/>
      </w:pPr>
    </w:lvl>
    <w:lvl w:ilvl="6" w:tplc="0409000F" w:tentative="1">
      <w:start w:val="1"/>
      <w:numFmt w:val="decimal"/>
      <w:lvlText w:val="%7."/>
      <w:lvlJc w:val="left"/>
      <w:pPr>
        <w:ind w:left="5496" w:hanging="360"/>
      </w:pPr>
    </w:lvl>
    <w:lvl w:ilvl="7" w:tplc="04090019" w:tentative="1">
      <w:start w:val="1"/>
      <w:numFmt w:val="lowerLetter"/>
      <w:lvlText w:val="%8."/>
      <w:lvlJc w:val="left"/>
      <w:pPr>
        <w:ind w:left="6216" w:hanging="360"/>
      </w:pPr>
    </w:lvl>
    <w:lvl w:ilvl="8" w:tplc="0409001B" w:tentative="1">
      <w:start w:val="1"/>
      <w:numFmt w:val="lowerRoman"/>
      <w:lvlText w:val="%9."/>
      <w:lvlJc w:val="right"/>
      <w:pPr>
        <w:ind w:left="6936" w:hanging="180"/>
      </w:pPr>
    </w:lvl>
  </w:abstractNum>
  <w:abstractNum w:abstractNumId="6" w15:restartNumberingAfterBreak="0">
    <w:nsid w:val="2968446E"/>
    <w:multiLevelType w:val="hybridMultilevel"/>
    <w:tmpl w:val="C05E89D6"/>
    <w:lvl w:ilvl="0" w:tplc="0409000F">
      <w:start w:val="1"/>
      <w:numFmt w:val="decimal"/>
      <w:lvlText w:val="%1."/>
      <w:lvlJc w:val="left"/>
      <w:pPr>
        <w:ind w:left="1325" w:hanging="360"/>
      </w:pPr>
    </w:lvl>
    <w:lvl w:ilvl="1" w:tplc="04090019" w:tentative="1">
      <w:start w:val="1"/>
      <w:numFmt w:val="lowerLetter"/>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7" w15:restartNumberingAfterBreak="0">
    <w:nsid w:val="2CEF0342"/>
    <w:multiLevelType w:val="hybridMultilevel"/>
    <w:tmpl w:val="7A905F2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E77E01"/>
    <w:multiLevelType w:val="hybridMultilevel"/>
    <w:tmpl w:val="9BC68D5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75C7619"/>
    <w:multiLevelType w:val="hybridMultilevel"/>
    <w:tmpl w:val="07D606F0"/>
    <w:lvl w:ilvl="0" w:tplc="53B0F1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2F0F1D"/>
    <w:multiLevelType w:val="hybridMultilevel"/>
    <w:tmpl w:val="211A6E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663C67"/>
    <w:multiLevelType w:val="hybridMultilevel"/>
    <w:tmpl w:val="32FAE95C"/>
    <w:lvl w:ilvl="0" w:tplc="74CAC6C0">
      <w:start w:val="1"/>
      <w:numFmt w:val="lowerRoman"/>
      <w:lvlText w:val="%1."/>
      <w:lvlJc w:val="left"/>
      <w:pPr>
        <w:ind w:left="990" w:hanging="7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15:restartNumberingAfterBreak="0">
    <w:nsid w:val="3F2C4CB9"/>
    <w:multiLevelType w:val="hybridMultilevel"/>
    <w:tmpl w:val="896C7E9E"/>
    <w:lvl w:ilvl="0" w:tplc="E4DEC10A">
      <w:start w:val="1"/>
      <w:numFmt w:val="lowerRoman"/>
      <w:lvlText w:val="%1."/>
      <w:lvlJc w:val="right"/>
      <w:pPr>
        <w:ind w:left="2780" w:hanging="360"/>
      </w:pPr>
      <w:rPr>
        <w:rFonts w:ascii="Arial" w:eastAsia="Times New Roman" w:hAnsi="Arial" w:cs="Arial"/>
      </w:rPr>
    </w:lvl>
    <w:lvl w:ilvl="1" w:tplc="04090019">
      <w:start w:val="1"/>
      <w:numFmt w:val="lowerLetter"/>
      <w:lvlText w:val="%2."/>
      <w:lvlJc w:val="left"/>
      <w:pPr>
        <w:ind w:left="3500" w:hanging="360"/>
      </w:pPr>
    </w:lvl>
    <w:lvl w:ilvl="2" w:tplc="0409001B" w:tentative="1">
      <w:start w:val="1"/>
      <w:numFmt w:val="lowerRoman"/>
      <w:lvlText w:val="%3."/>
      <w:lvlJc w:val="right"/>
      <w:pPr>
        <w:ind w:left="4220" w:hanging="180"/>
      </w:pPr>
    </w:lvl>
    <w:lvl w:ilvl="3" w:tplc="0409000F" w:tentative="1">
      <w:start w:val="1"/>
      <w:numFmt w:val="decimal"/>
      <w:lvlText w:val="%4."/>
      <w:lvlJc w:val="left"/>
      <w:pPr>
        <w:ind w:left="4940" w:hanging="360"/>
      </w:pPr>
    </w:lvl>
    <w:lvl w:ilvl="4" w:tplc="04090019" w:tentative="1">
      <w:start w:val="1"/>
      <w:numFmt w:val="lowerLetter"/>
      <w:lvlText w:val="%5."/>
      <w:lvlJc w:val="left"/>
      <w:pPr>
        <w:ind w:left="5660" w:hanging="360"/>
      </w:pPr>
    </w:lvl>
    <w:lvl w:ilvl="5" w:tplc="0409001B" w:tentative="1">
      <w:start w:val="1"/>
      <w:numFmt w:val="lowerRoman"/>
      <w:lvlText w:val="%6."/>
      <w:lvlJc w:val="right"/>
      <w:pPr>
        <w:ind w:left="6380" w:hanging="180"/>
      </w:pPr>
    </w:lvl>
    <w:lvl w:ilvl="6" w:tplc="0409000F" w:tentative="1">
      <w:start w:val="1"/>
      <w:numFmt w:val="decimal"/>
      <w:lvlText w:val="%7."/>
      <w:lvlJc w:val="left"/>
      <w:pPr>
        <w:ind w:left="7100" w:hanging="360"/>
      </w:pPr>
    </w:lvl>
    <w:lvl w:ilvl="7" w:tplc="04090019" w:tentative="1">
      <w:start w:val="1"/>
      <w:numFmt w:val="lowerLetter"/>
      <w:lvlText w:val="%8."/>
      <w:lvlJc w:val="left"/>
      <w:pPr>
        <w:ind w:left="7820" w:hanging="360"/>
      </w:pPr>
    </w:lvl>
    <w:lvl w:ilvl="8" w:tplc="0409001B" w:tentative="1">
      <w:start w:val="1"/>
      <w:numFmt w:val="lowerRoman"/>
      <w:lvlText w:val="%9."/>
      <w:lvlJc w:val="right"/>
      <w:pPr>
        <w:ind w:left="8540" w:hanging="180"/>
      </w:pPr>
    </w:lvl>
  </w:abstractNum>
  <w:abstractNum w:abstractNumId="13" w15:restartNumberingAfterBreak="0">
    <w:nsid w:val="3F892D1A"/>
    <w:multiLevelType w:val="hybridMultilevel"/>
    <w:tmpl w:val="E18C4106"/>
    <w:lvl w:ilvl="0" w:tplc="E4DEC10A">
      <w:start w:val="1"/>
      <w:numFmt w:val="lowerRoman"/>
      <w:lvlText w:val="%1."/>
      <w:lvlJc w:val="right"/>
      <w:pPr>
        <w:ind w:left="1620" w:hanging="360"/>
      </w:pPr>
      <w:rPr>
        <w:rFonts w:ascii="Arial" w:eastAsia="Times New Roman" w:hAnsi="Arial" w:cs="Arial"/>
      </w:rPr>
    </w:lvl>
    <w:lvl w:ilvl="1" w:tplc="04090019" w:tentative="1">
      <w:start w:val="1"/>
      <w:numFmt w:val="lowerLetter"/>
      <w:lvlText w:val="%2."/>
      <w:lvlJc w:val="left"/>
      <w:pPr>
        <w:ind w:left="2976" w:hanging="360"/>
      </w:pPr>
    </w:lvl>
    <w:lvl w:ilvl="2" w:tplc="0409001B" w:tentative="1">
      <w:start w:val="1"/>
      <w:numFmt w:val="lowerRoman"/>
      <w:lvlText w:val="%3."/>
      <w:lvlJc w:val="right"/>
      <w:pPr>
        <w:ind w:left="3696" w:hanging="180"/>
      </w:pPr>
    </w:lvl>
    <w:lvl w:ilvl="3" w:tplc="0409000F" w:tentative="1">
      <w:start w:val="1"/>
      <w:numFmt w:val="decimal"/>
      <w:lvlText w:val="%4."/>
      <w:lvlJc w:val="left"/>
      <w:pPr>
        <w:ind w:left="4416" w:hanging="360"/>
      </w:pPr>
    </w:lvl>
    <w:lvl w:ilvl="4" w:tplc="04090019" w:tentative="1">
      <w:start w:val="1"/>
      <w:numFmt w:val="lowerLetter"/>
      <w:lvlText w:val="%5."/>
      <w:lvlJc w:val="left"/>
      <w:pPr>
        <w:ind w:left="5136" w:hanging="360"/>
      </w:pPr>
    </w:lvl>
    <w:lvl w:ilvl="5" w:tplc="0409001B" w:tentative="1">
      <w:start w:val="1"/>
      <w:numFmt w:val="lowerRoman"/>
      <w:lvlText w:val="%6."/>
      <w:lvlJc w:val="right"/>
      <w:pPr>
        <w:ind w:left="5856" w:hanging="180"/>
      </w:pPr>
    </w:lvl>
    <w:lvl w:ilvl="6" w:tplc="0409000F" w:tentative="1">
      <w:start w:val="1"/>
      <w:numFmt w:val="decimal"/>
      <w:lvlText w:val="%7."/>
      <w:lvlJc w:val="left"/>
      <w:pPr>
        <w:ind w:left="6576" w:hanging="360"/>
      </w:pPr>
    </w:lvl>
    <w:lvl w:ilvl="7" w:tplc="04090019" w:tentative="1">
      <w:start w:val="1"/>
      <w:numFmt w:val="lowerLetter"/>
      <w:lvlText w:val="%8."/>
      <w:lvlJc w:val="left"/>
      <w:pPr>
        <w:ind w:left="7296" w:hanging="360"/>
      </w:pPr>
    </w:lvl>
    <w:lvl w:ilvl="8" w:tplc="0409001B" w:tentative="1">
      <w:start w:val="1"/>
      <w:numFmt w:val="lowerRoman"/>
      <w:lvlText w:val="%9."/>
      <w:lvlJc w:val="right"/>
      <w:pPr>
        <w:ind w:left="8016" w:hanging="180"/>
      </w:pPr>
    </w:lvl>
  </w:abstractNum>
  <w:abstractNum w:abstractNumId="14" w15:restartNumberingAfterBreak="0">
    <w:nsid w:val="45D963D1"/>
    <w:multiLevelType w:val="hybridMultilevel"/>
    <w:tmpl w:val="4D6CBCE0"/>
    <w:lvl w:ilvl="0" w:tplc="334C5F32">
      <w:start w:val="2"/>
      <w:numFmt w:val="lowerRoman"/>
      <w:lvlText w:val="%1."/>
      <w:lvlJc w:val="righ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2D0F30"/>
    <w:multiLevelType w:val="hybridMultilevel"/>
    <w:tmpl w:val="B59217AE"/>
    <w:lvl w:ilvl="0" w:tplc="0409000F">
      <w:start w:val="1"/>
      <w:numFmt w:val="decimal"/>
      <w:lvlText w:val="%1."/>
      <w:lvlJc w:val="left"/>
      <w:pPr>
        <w:ind w:left="1620" w:hanging="360"/>
      </w:pPr>
    </w:lvl>
    <w:lvl w:ilvl="1" w:tplc="04090019" w:tentative="1">
      <w:start w:val="1"/>
      <w:numFmt w:val="lowerLetter"/>
      <w:lvlText w:val="%2."/>
      <w:lvlJc w:val="left"/>
      <w:pPr>
        <w:ind w:left="2976" w:hanging="360"/>
      </w:pPr>
    </w:lvl>
    <w:lvl w:ilvl="2" w:tplc="0409001B" w:tentative="1">
      <w:start w:val="1"/>
      <w:numFmt w:val="lowerRoman"/>
      <w:lvlText w:val="%3."/>
      <w:lvlJc w:val="right"/>
      <w:pPr>
        <w:ind w:left="3696" w:hanging="180"/>
      </w:pPr>
    </w:lvl>
    <w:lvl w:ilvl="3" w:tplc="0409000F" w:tentative="1">
      <w:start w:val="1"/>
      <w:numFmt w:val="decimal"/>
      <w:lvlText w:val="%4."/>
      <w:lvlJc w:val="left"/>
      <w:pPr>
        <w:ind w:left="4416" w:hanging="360"/>
      </w:pPr>
    </w:lvl>
    <w:lvl w:ilvl="4" w:tplc="04090019" w:tentative="1">
      <w:start w:val="1"/>
      <w:numFmt w:val="lowerLetter"/>
      <w:lvlText w:val="%5."/>
      <w:lvlJc w:val="left"/>
      <w:pPr>
        <w:ind w:left="5136" w:hanging="360"/>
      </w:pPr>
    </w:lvl>
    <w:lvl w:ilvl="5" w:tplc="0409001B" w:tentative="1">
      <w:start w:val="1"/>
      <w:numFmt w:val="lowerRoman"/>
      <w:lvlText w:val="%6."/>
      <w:lvlJc w:val="right"/>
      <w:pPr>
        <w:ind w:left="5856" w:hanging="180"/>
      </w:pPr>
    </w:lvl>
    <w:lvl w:ilvl="6" w:tplc="0409000F" w:tentative="1">
      <w:start w:val="1"/>
      <w:numFmt w:val="decimal"/>
      <w:lvlText w:val="%7."/>
      <w:lvlJc w:val="left"/>
      <w:pPr>
        <w:ind w:left="6576" w:hanging="360"/>
      </w:pPr>
    </w:lvl>
    <w:lvl w:ilvl="7" w:tplc="04090019" w:tentative="1">
      <w:start w:val="1"/>
      <w:numFmt w:val="lowerLetter"/>
      <w:lvlText w:val="%8."/>
      <w:lvlJc w:val="left"/>
      <w:pPr>
        <w:ind w:left="7296" w:hanging="360"/>
      </w:pPr>
    </w:lvl>
    <w:lvl w:ilvl="8" w:tplc="0409001B" w:tentative="1">
      <w:start w:val="1"/>
      <w:numFmt w:val="lowerRoman"/>
      <w:lvlText w:val="%9."/>
      <w:lvlJc w:val="right"/>
      <w:pPr>
        <w:ind w:left="8016" w:hanging="180"/>
      </w:pPr>
    </w:lvl>
  </w:abstractNum>
  <w:abstractNum w:abstractNumId="16" w15:restartNumberingAfterBreak="0">
    <w:nsid w:val="4BA54C3D"/>
    <w:multiLevelType w:val="hybridMultilevel"/>
    <w:tmpl w:val="09509FCA"/>
    <w:lvl w:ilvl="0" w:tplc="7E5E7F0C">
      <w:start w:val="2"/>
      <w:numFmt w:val="lowerRoman"/>
      <w:lvlText w:val="%1."/>
      <w:lvlJc w:val="right"/>
      <w:pPr>
        <w:ind w:left="1896"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732167"/>
    <w:multiLevelType w:val="hybridMultilevel"/>
    <w:tmpl w:val="1512B73E"/>
    <w:lvl w:ilvl="0" w:tplc="5E38F858">
      <w:start w:val="1"/>
      <w:numFmt w:val="decimal"/>
      <w:lvlText w:val="%1."/>
      <w:lvlJc w:val="left"/>
      <w:pPr>
        <w:ind w:left="1440" w:hanging="630"/>
      </w:pPr>
      <w:rPr>
        <w:rFonts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15:restartNumberingAfterBreak="0">
    <w:nsid w:val="4D7717D1"/>
    <w:multiLevelType w:val="hybridMultilevel"/>
    <w:tmpl w:val="FB8CE8A6"/>
    <w:lvl w:ilvl="0" w:tplc="586A726C">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9" w15:restartNumberingAfterBreak="0">
    <w:nsid w:val="50D70953"/>
    <w:multiLevelType w:val="hybridMultilevel"/>
    <w:tmpl w:val="DAEAC838"/>
    <w:lvl w:ilvl="0" w:tplc="7D4E8A9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BF08BC"/>
    <w:multiLevelType w:val="hybridMultilevel"/>
    <w:tmpl w:val="75BC199C"/>
    <w:lvl w:ilvl="0" w:tplc="0409000F">
      <w:start w:val="1"/>
      <w:numFmt w:val="decimal"/>
      <w:lvlText w:val="%1."/>
      <w:lvlJc w:val="left"/>
      <w:pPr>
        <w:ind w:left="1620" w:hanging="360"/>
      </w:pPr>
    </w:lvl>
    <w:lvl w:ilvl="1" w:tplc="04090019" w:tentative="1">
      <w:start w:val="1"/>
      <w:numFmt w:val="lowerLetter"/>
      <w:lvlText w:val="%2."/>
      <w:lvlJc w:val="left"/>
      <w:pPr>
        <w:ind w:left="2976" w:hanging="360"/>
      </w:pPr>
    </w:lvl>
    <w:lvl w:ilvl="2" w:tplc="0409001B" w:tentative="1">
      <w:start w:val="1"/>
      <w:numFmt w:val="lowerRoman"/>
      <w:lvlText w:val="%3."/>
      <w:lvlJc w:val="right"/>
      <w:pPr>
        <w:ind w:left="3696" w:hanging="180"/>
      </w:pPr>
    </w:lvl>
    <w:lvl w:ilvl="3" w:tplc="0409000F" w:tentative="1">
      <w:start w:val="1"/>
      <w:numFmt w:val="decimal"/>
      <w:lvlText w:val="%4."/>
      <w:lvlJc w:val="left"/>
      <w:pPr>
        <w:ind w:left="4416" w:hanging="360"/>
      </w:pPr>
    </w:lvl>
    <w:lvl w:ilvl="4" w:tplc="04090019" w:tentative="1">
      <w:start w:val="1"/>
      <w:numFmt w:val="lowerLetter"/>
      <w:lvlText w:val="%5."/>
      <w:lvlJc w:val="left"/>
      <w:pPr>
        <w:ind w:left="5136" w:hanging="360"/>
      </w:pPr>
    </w:lvl>
    <w:lvl w:ilvl="5" w:tplc="0409001B" w:tentative="1">
      <w:start w:val="1"/>
      <w:numFmt w:val="lowerRoman"/>
      <w:lvlText w:val="%6."/>
      <w:lvlJc w:val="right"/>
      <w:pPr>
        <w:ind w:left="5856" w:hanging="180"/>
      </w:pPr>
    </w:lvl>
    <w:lvl w:ilvl="6" w:tplc="0409000F" w:tentative="1">
      <w:start w:val="1"/>
      <w:numFmt w:val="decimal"/>
      <w:lvlText w:val="%7."/>
      <w:lvlJc w:val="left"/>
      <w:pPr>
        <w:ind w:left="6576" w:hanging="360"/>
      </w:pPr>
    </w:lvl>
    <w:lvl w:ilvl="7" w:tplc="04090019" w:tentative="1">
      <w:start w:val="1"/>
      <w:numFmt w:val="lowerLetter"/>
      <w:lvlText w:val="%8."/>
      <w:lvlJc w:val="left"/>
      <w:pPr>
        <w:ind w:left="7296" w:hanging="360"/>
      </w:pPr>
    </w:lvl>
    <w:lvl w:ilvl="8" w:tplc="0409001B" w:tentative="1">
      <w:start w:val="1"/>
      <w:numFmt w:val="lowerRoman"/>
      <w:lvlText w:val="%9."/>
      <w:lvlJc w:val="right"/>
      <w:pPr>
        <w:ind w:left="8016" w:hanging="180"/>
      </w:pPr>
    </w:lvl>
  </w:abstractNum>
  <w:abstractNum w:abstractNumId="21" w15:restartNumberingAfterBreak="0">
    <w:nsid w:val="54214892"/>
    <w:multiLevelType w:val="hybridMultilevel"/>
    <w:tmpl w:val="D1B25154"/>
    <w:lvl w:ilvl="0" w:tplc="94700D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A35D70"/>
    <w:multiLevelType w:val="hybridMultilevel"/>
    <w:tmpl w:val="2FDC7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515DAF"/>
    <w:multiLevelType w:val="hybridMultilevel"/>
    <w:tmpl w:val="556224A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C69677D"/>
    <w:multiLevelType w:val="hybridMultilevel"/>
    <w:tmpl w:val="0854F8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CA591D"/>
    <w:multiLevelType w:val="hybridMultilevel"/>
    <w:tmpl w:val="895063EA"/>
    <w:lvl w:ilvl="0" w:tplc="8D7A22D2">
      <w:start w:val="4"/>
      <w:numFmt w:val="lowerRoman"/>
      <w:lvlText w:val="%1."/>
      <w:lvlJc w:val="left"/>
      <w:pPr>
        <w:ind w:left="1325" w:hanging="720"/>
      </w:pPr>
      <w:rPr>
        <w:rFonts w:hint="default"/>
        <w:u w:val="none"/>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6" w15:restartNumberingAfterBreak="0">
    <w:nsid w:val="75E51A12"/>
    <w:multiLevelType w:val="hybridMultilevel"/>
    <w:tmpl w:val="1512B73E"/>
    <w:lvl w:ilvl="0" w:tplc="5E38F858">
      <w:start w:val="1"/>
      <w:numFmt w:val="decimal"/>
      <w:lvlText w:val="%1."/>
      <w:lvlJc w:val="left"/>
      <w:pPr>
        <w:ind w:left="1440" w:hanging="63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7" w15:restartNumberingAfterBreak="0">
    <w:nsid w:val="7DAD1E60"/>
    <w:multiLevelType w:val="hybridMultilevel"/>
    <w:tmpl w:val="8418F9E6"/>
    <w:lvl w:ilvl="0" w:tplc="04090019">
      <w:start w:val="10"/>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21"/>
  </w:num>
  <w:num w:numId="4">
    <w:abstractNumId w:val="11"/>
  </w:num>
  <w:num w:numId="5">
    <w:abstractNumId w:val="27"/>
  </w:num>
  <w:num w:numId="6">
    <w:abstractNumId w:val="23"/>
  </w:num>
  <w:num w:numId="7">
    <w:abstractNumId w:val="12"/>
  </w:num>
  <w:num w:numId="8">
    <w:abstractNumId w:val="1"/>
  </w:num>
  <w:num w:numId="9">
    <w:abstractNumId w:val="9"/>
  </w:num>
  <w:num w:numId="10">
    <w:abstractNumId w:val="8"/>
  </w:num>
  <w:num w:numId="11">
    <w:abstractNumId w:val="7"/>
  </w:num>
  <w:num w:numId="12">
    <w:abstractNumId w:val="19"/>
  </w:num>
  <w:num w:numId="13">
    <w:abstractNumId w:val="22"/>
  </w:num>
  <w:num w:numId="14">
    <w:abstractNumId w:val="18"/>
  </w:num>
  <w:num w:numId="15">
    <w:abstractNumId w:val="2"/>
  </w:num>
  <w:num w:numId="16">
    <w:abstractNumId w:val="24"/>
  </w:num>
  <w:num w:numId="17">
    <w:abstractNumId w:val="5"/>
  </w:num>
  <w:num w:numId="18">
    <w:abstractNumId w:val="3"/>
  </w:num>
  <w:num w:numId="19">
    <w:abstractNumId w:val="25"/>
  </w:num>
  <w:num w:numId="20">
    <w:abstractNumId w:val="4"/>
  </w:num>
  <w:num w:numId="21">
    <w:abstractNumId w:val="14"/>
  </w:num>
  <w:num w:numId="22">
    <w:abstractNumId w:val="16"/>
  </w:num>
  <w:num w:numId="23">
    <w:abstractNumId w:val="13"/>
  </w:num>
  <w:num w:numId="24">
    <w:abstractNumId w:val="26"/>
  </w:num>
  <w:num w:numId="25">
    <w:abstractNumId w:val="17"/>
  </w:num>
  <w:num w:numId="26">
    <w:abstractNumId w:val="20"/>
  </w:num>
  <w:num w:numId="27">
    <w:abstractNumId w:val="6"/>
  </w:num>
  <w:num w:numId="28">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ebb, Michael">
    <w15:presenceInfo w15:providerId="AD" w15:userId="S-1-5-21-1922771939-1581663855-1617787245-5808"/>
  </w15:person>
  <w15:person w15:author="Butler, Rhonda">
    <w15:presenceInfo w15:providerId="AD" w15:userId="S-1-5-21-1922771939-1581663855-1617787245-13807"/>
  </w15:person>
  <w15:person w15:author="Mitchell, Matthew">
    <w15:presenceInfo w15:providerId="AD" w15:userId="S-1-5-21-1922771939-1581663855-1617787245-5431"/>
  </w15:person>
  <w15:person w15:author="Lerch, Andrew">
    <w15:presenceInfo w15:providerId="AD" w15:userId="S-1-5-21-1922771939-1581663855-1617787245-610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05"/>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B46"/>
    <w:rsid w:val="000006EA"/>
    <w:rsid w:val="000010AF"/>
    <w:rsid w:val="0000380C"/>
    <w:rsid w:val="00006DEF"/>
    <w:rsid w:val="000109DD"/>
    <w:rsid w:val="00010C28"/>
    <w:rsid w:val="000114A4"/>
    <w:rsid w:val="00021891"/>
    <w:rsid w:val="0002250D"/>
    <w:rsid w:val="00024F3F"/>
    <w:rsid w:val="000250F8"/>
    <w:rsid w:val="000252F5"/>
    <w:rsid w:val="00025458"/>
    <w:rsid w:val="0003045F"/>
    <w:rsid w:val="00030BE6"/>
    <w:rsid w:val="000315DD"/>
    <w:rsid w:val="00031A9B"/>
    <w:rsid w:val="00032035"/>
    <w:rsid w:val="00034856"/>
    <w:rsid w:val="00041E78"/>
    <w:rsid w:val="0004434B"/>
    <w:rsid w:val="000500C7"/>
    <w:rsid w:val="0005062B"/>
    <w:rsid w:val="000529FC"/>
    <w:rsid w:val="0005443F"/>
    <w:rsid w:val="00061449"/>
    <w:rsid w:val="0006288E"/>
    <w:rsid w:val="000658B3"/>
    <w:rsid w:val="000667AF"/>
    <w:rsid w:val="00066CE8"/>
    <w:rsid w:val="00070507"/>
    <w:rsid w:val="000743A6"/>
    <w:rsid w:val="000743B2"/>
    <w:rsid w:val="0007490E"/>
    <w:rsid w:val="00087498"/>
    <w:rsid w:val="00090E2D"/>
    <w:rsid w:val="00091454"/>
    <w:rsid w:val="0009437A"/>
    <w:rsid w:val="00094D4F"/>
    <w:rsid w:val="000978D2"/>
    <w:rsid w:val="000A0241"/>
    <w:rsid w:val="000A455F"/>
    <w:rsid w:val="000A68C2"/>
    <w:rsid w:val="000B39FD"/>
    <w:rsid w:val="000B406A"/>
    <w:rsid w:val="000B4AFC"/>
    <w:rsid w:val="000B4DF9"/>
    <w:rsid w:val="000B600F"/>
    <w:rsid w:val="000C18A8"/>
    <w:rsid w:val="000C58BD"/>
    <w:rsid w:val="000C64DA"/>
    <w:rsid w:val="000C7100"/>
    <w:rsid w:val="000D076A"/>
    <w:rsid w:val="000D3C17"/>
    <w:rsid w:val="000D3F0C"/>
    <w:rsid w:val="000E0C7E"/>
    <w:rsid w:val="000E1985"/>
    <w:rsid w:val="000E2887"/>
    <w:rsid w:val="000E296E"/>
    <w:rsid w:val="000E5DE7"/>
    <w:rsid w:val="000E6D81"/>
    <w:rsid w:val="000F0BF5"/>
    <w:rsid w:val="000F1120"/>
    <w:rsid w:val="000F3995"/>
    <w:rsid w:val="000F3D07"/>
    <w:rsid w:val="000F4853"/>
    <w:rsid w:val="000F645F"/>
    <w:rsid w:val="00106ACB"/>
    <w:rsid w:val="0010728E"/>
    <w:rsid w:val="00111C58"/>
    <w:rsid w:val="00113DB3"/>
    <w:rsid w:val="00117297"/>
    <w:rsid w:val="00120F77"/>
    <w:rsid w:val="001228DE"/>
    <w:rsid w:val="00130A1C"/>
    <w:rsid w:val="00132823"/>
    <w:rsid w:val="001332B9"/>
    <w:rsid w:val="0013554D"/>
    <w:rsid w:val="00136325"/>
    <w:rsid w:val="00136DA3"/>
    <w:rsid w:val="00140995"/>
    <w:rsid w:val="00143D00"/>
    <w:rsid w:val="0014507C"/>
    <w:rsid w:val="00145F3C"/>
    <w:rsid w:val="0014602B"/>
    <w:rsid w:val="00154CF8"/>
    <w:rsid w:val="001574AE"/>
    <w:rsid w:val="0016388D"/>
    <w:rsid w:val="00167540"/>
    <w:rsid w:val="001738D8"/>
    <w:rsid w:val="00181FDC"/>
    <w:rsid w:val="0018218A"/>
    <w:rsid w:val="00182747"/>
    <w:rsid w:val="00182778"/>
    <w:rsid w:val="0018396B"/>
    <w:rsid w:val="00186EA5"/>
    <w:rsid w:val="00194C26"/>
    <w:rsid w:val="001A0574"/>
    <w:rsid w:val="001A21DC"/>
    <w:rsid w:val="001A5132"/>
    <w:rsid w:val="001A6971"/>
    <w:rsid w:val="001B4303"/>
    <w:rsid w:val="001C1F35"/>
    <w:rsid w:val="001C3768"/>
    <w:rsid w:val="001C3E2A"/>
    <w:rsid w:val="001C4CCE"/>
    <w:rsid w:val="001C51FE"/>
    <w:rsid w:val="001C5A7B"/>
    <w:rsid w:val="001D1C7B"/>
    <w:rsid w:val="001E1A6E"/>
    <w:rsid w:val="001E5A82"/>
    <w:rsid w:val="001E75C3"/>
    <w:rsid w:val="001F10C1"/>
    <w:rsid w:val="001F2BAF"/>
    <w:rsid w:val="001F580F"/>
    <w:rsid w:val="001F6E12"/>
    <w:rsid w:val="001F7A48"/>
    <w:rsid w:val="002031F5"/>
    <w:rsid w:val="00204FFE"/>
    <w:rsid w:val="00206DDD"/>
    <w:rsid w:val="00210064"/>
    <w:rsid w:val="00210670"/>
    <w:rsid w:val="00213F9F"/>
    <w:rsid w:val="002145B1"/>
    <w:rsid w:val="002200D3"/>
    <w:rsid w:val="00220A5A"/>
    <w:rsid w:val="00222AA0"/>
    <w:rsid w:val="00223221"/>
    <w:rsid w:val="00223E24"/>
    <w:rsid w:val="00224CF2"/>
    <w:rsid w:val="00226C69"/>
    <w:rsid w:val="00227569"/>
    <w:rsid w:val="002309F4"/>
    <w:rsid w:val="00233EFF"/>
    <w:rsid w:val="00236DAD"/>
    <w:rsid w:val="00237F04"/>
    <w:rsid w:val="0024192A"/>
    <w:rsid w:val="00241E85"/>
    <w:rsid w:val="002459C6"/>
    <w:rsid w:val="0025403A"/>
    <w:rsid w:val="002543C0"/>
    <w:rsid w:val="00255312"/>
    <w:rsid w:val="00255F46"/>
    <w:rsid w:val="0025798C"/>
    <w:rsid w:val="00260E21"/>
    <w:rsid w:val="00262488"/>
    <w:rsid w:val="00263561"/>
    <w:rsid w:val="0026530C"/>
    <w:rsid w:val="0026693B"/>
    <w:rsid w:val="002718F2"/>
    <w:rsid w:val="00271BEA"/>
    <w:rsid w:val="00275218"/>
    <w:rsid w:val="0027671F"/>
    <w:rsid w:val="00281349"/>
    <w:rsid w:val="002815B4"/>
    <w:rsid w:val="00284A21"/>
    <w:rsid w:val="00287DE5"/>
    <w:rsid w:val="002957E1"/>
    <w:rsid w:val="0029634E"/>
    <w:rsid w:val="002A6D75"/>
    <w:rsid w:val="002B1FC2"/>
    <w:rsid w:val="002B74BA"/>
    <w:rsid w:val="002B75D3"/>
    <w:rsid w:val="002C4799"/>
    <w:rsid w:val="002C58E5"/>
    <w:rsid w:val="002C6285"/>
    <w:rsid w:val="002C6F8C"/>
    <w:rsid w:val="002C7426"/>
    <w:rsid w:val="002C7497"/>
    <w:rsid w:val="002D1BED"/>
    <w:rsid w:val="002D2E69"/>
    <w:rsid w:val="002D3EBE"/>
    <w:rsid w:val="002E1E51"/>
    <w:rsid w:val="002E2A41"/>
    <w:rsid w:val="002E4874"/>
    <w:rsid w:val="002E4960"/>
    <w:rsid w:val="002E6E3F"/>
    <w:rsid w:val="002F42AA"/>
    <w:rsid w:val="002F6648"/>
    <w:rsid w:val="003006D2"/>
    <w:rsid w:val="00300EA3"/>
    <w:rsid w:val="00303778"/>
    <w:rsid w:val="003066F6"/>
    <w:rsid w:val="00307AC3"/>
    <w:rsid w:val="00310896"/>
    <w:rsid w:val="00311050"/>
    <w:rsid w:val="00314825"/>
    <w:rsid w:val="00323474"/>
    <w:rsid w:val="003302D5"/>
    <w:rsid w:val="00330DA2"/>
    <w:rsid w:val="003318FE"/>
    <w:rsid w:val="00333282"/>
    <w:rsid w:val="00333A3E"/>
    <w:rsid w:val="003354AE"/>
    <w:rsid w:val="00341FBF"/>
    <w:rsid w:val="003443CD"/>
    <w:rsid w:val="00346128"/>
    <w:rsid w:val="00346EBF"/>
    <w:rsid w:val="0035007F"/>
    <w:rsid w:val="00353464"/>
    <w:rsid w:val="003547BD"/>
    <w:rsid w:val="00354D89"/>
    <w:rsid w:val="00354FFC"/>
    <w:rsid w:val="00356AAB"/>
    <w:rsid w:val="0036023E"/>
    <w:rsid w:val="00363E3C"/>
    <w:rsid w:val="0036529D"/>
    <w:rsid w:val="00366E9D"/>
    <w:rsid w:val="00370F5E"/>
    <w:rsid w:val="003712E3"/>
    <w:rsid w:val="00371E5D"/>
    <w:rsid w:val="00372F51"/>
    <w:rsid w:val="00373F10"/>
    <w:rsid w:val="0037778E"/>
    <w:rsid w:val="00381A65"/>
    <w:rsid w:val="003830BF"/>
    <w:rsid w:val="00383986"/>
    <w:rsid w:val="003868D5"/>
    <w:rsid w:val="00390CF5"/>
    <w:rsid w:val="0039219A"/>
    <w:rsid w:val="00392525"/>
    <w:rsid w:val="00393AC4"/>
    <w:rsid w:val="003A0F35"/>
    <w:rsid w:val="003A4B75"/>
    <w:rsid w:val="003B13EE"/>
    <w:rsid w:val="003B18FB"/>
    <w:rsid w:val="003B3D04"/>
    <w:rsid w:val="003B5619"/>
    <w:rsid w:val="003B5D8C"/>
    <w:rsid w:val="003B76EE"/>
    <w:rsid w:val="003C5317"/>
    <w:rsid w:val="003C677D"/>
    <w:rsid w:val="003D176F"/>
    <w:rsid w:val="003D19F0"/>
    <w:rsid w:val="003D1B3F"/>
    <w:rsid w:val="003D301C"/>
    <w:rsid w:val="003D3B64"/>
    <w:rsid w:val="003D6A3D"/>
    <w:rsid w:val="003E3FE9"/>
    <w:rsid w:val="003F30B4"/>
    <w:rsid w:val="00400BFF"/>
    <w:rsid w:val="00401014"/>
    <w:rsid w:val="00404D0E"/>
    <w:rsid w:val="004060C5"/>
    <w:rsid w:val="0040692A"/>
    <w:rsid w:val="004070B6"/>
    <w:rsid w:val="0040718C"/>
    <w:rsid w:val="004121D5"/>
    <w:rsid w:val="0041433D"/>
    <w:rsid w:val="0041489E"/>
    <w:rsid w:val="004156F8"/>
    <w:rsid w:val="00420249"/>
    <w:rsid w:val="0042041F"/>
    <w:rsid w:val="0042143D"/>
    <w:rsid w:val="00421FB8"/>
    <w:rsid w:val="00423CDA"/>
    <w:rsid w:val="00425CC8"/>
    <w:rsid w:val="00431ABF"/>
    <w:rsid w:val="00431FE1"/>
    <w:rsid w:val="00436017"/>
    <w:rsid w:val="004370EC"/>
    <w:rsid w:val="0043739E"/>
    <w:rsid w:val="00440C48"/>
    <w:rsid w:val="004411B1"/>
    <w:rsid w:val="0044614D"/>
    <w:rsid w:val="004466D4"/>
    <w:rsid w:val="00446CFC"/>
    <w:rsid w:val="004504B2"/>
    <w:rsid w:val="00451236"/>
    <w:rsid w:val="00452BBD"/>
    <w:rsid w:val="00453344"/>
    <w:rsid w:val="004568D5"/>
    <w:rsid w:val="0046019F"/>
    <w:rsid w:val="00460960"/>
    <w:rsid w:val="00462F53"/>
    <w:rsid w:val="00463925"/>
    <w:rsid w:val="00471652"/>
    <w:rsid w:val="00472170"/>
    <w:rsid w:val="0047228C"/>
    <w:rsid w:val="0047401D"/>
    <w:rsid w:val="004769B8"/>
    <w:rsid w:val="0048070E"/>
    <w:rsid w:val="00481CC4"/>
    <w:rsid w:val="00482D40"/>
    <w:rsid w:val="0048446C"/>
    <w:rsid w:val="00485BCB"/>
    <w:rsid w:val="0048605E"/>
    <w:rsid w:val="00487992"/>
    <w:rsid w:val="00492B97"/>
    <w:rsid w:val="004A0F0A"/>
    <w:rsid w:val="004A3240"/>
    <w:rsid w:val="004A5850"/>
    <w:rsid w:val="004A6CB4"/>
    <w:rsid w:val="004B170E"/>
    <w:rsid w:val="004B619B"/>
    <w:rsid w:val="004C1AEB"/>
    <w:rsid w:val="004C1EE4"/>
    <w:rsid w:val="004C2D6F"/>
    <w:rsid w:val="004C302D"/>
    <w:rsid w:val="004C3A4E"/>
    <w:rsid w:val="004C42CF"/>
    <w:rsid w:val="004C5173"/>
    <w:rsid w:val="004C5E2A"/>
    <w:rsid w:val="004C6780"/>
    <w:rsid w:val="004C6A60"/>
    <w:rsid w:val="004D0AE4"/>
    <w:rsid w:val="004D2965"/>
    <w:rsid w:val="004D3C4D"/>
    <w:rsid w:val="004D503D"/>
    <w:rsid w:val="004E1556"/>
    <w:rsid w:val="004E1C9C"/>
    <w:rsid w:val="004E1D00"/>
    <w:rsid w:val="004F235C"/>
    <w:rsid w:val="004F6293"/>
    <w:rsid w:val="004F7B9B"/>
    <w:rsid w:val="004F7D8D"/>
    <w:rsid w:val="004F7E1F"/>
    <w:rsid w:val="00501D9A"/>
    <w:rsid w:val="00510785"/>
    <w:rsid w:val="00531CD0"/>
    <w:rsid w:val="00533900"/>
    <w:rsid w:val="00534CE1"/>
    <w:rsid w:val="0053657E"/>
    <w:rsid w:val="005409E7"/>
    <w:rsid w:val="00543739"/>
    <w:rsid w:val="0055207E"/>
    <w:rsid w:val="00552621"/>
    <w:rsid w:val="00554AFA"/>
    <w:rsid w:val="005556A1"/>
    <w:rsid w:val="00557ACE"/>
    <w:rsid w:val="00565DB4"/>
    <w:rsid w:val="005704CD"/>
    <w:rsid w:val="00570BBE"/>
    <w:rsid w:val="005733AA"/>
    <w:rsid w:val="00574334"/>
    <w:rsid w:val="005774D4"/>
    <w:rsid w:val="0057771C"/>
    <w:rsid w:val="0058695B"/>
    <w:rsid w:val="00587F9F"/>
    <w:rsid w:val="00593928"/>
    <w:rsid w:val="005944A3"/>
    <w:rsid w:val="005A0B6A"/>
    <w:rsid w:val="005A2CE2"/>
    <w:rsid w:val="005A3689"/>
    <w:rsid w:val="005A40B7"/>
    <w:rsid w:val="005A4651"/>
    <w:rsid w:val="005A74A2"/>
    <w:rsid w:val="005B30E3"/>
    <w:rsid w:val="005B5BE4"/>
    <w:rsid w:val="005B7B5E"/>
    <w:rsid w:val="005C0404"/>
    <w:rsid w:val="005C2593"/>
    <w:rsid w:val="005C664D"/>
    <w:rsid w:val="005C7E7C"/>
    <w:rsid w:val="005D0247"/>
    <w:rsid w:val="005D0C29"/>
    <w:rsid w:val="005D286A"/>
    <w:rsid w:val="005D479F"/>
    <w:rsid w:val="005D6C99"/>
    <w:rsid w:val="005E0B50"/>
    <w:rsid w:val="005E4977"/>
    <w:rsid w:val="005E49E1"/>
    <w:rsid w:val="005F347B"/>
    <w:rsid w:val="005F4485"/>
    <w:rsid w:val="00602199"/>
    <w:rsid w:val="00604E62"/>
    <w:rsid w:val="00605F0A"/>
    <w:rsid w:val="0060727F"/>
    <w:rsid w:val="00610E1D"/>
    <w:rsid w:val="00611B51"/>
    <w:rsid w:val="006138C3"/>
    <w:rsid w:val="0061511C"/>
    <w:rsid w:val="0061633B"/>
    <w:rsid w:val="00624F04"/>
    <w:rsid w:val="006277CA"/>
    <w:rsid w:val="006328D5"/>
    <w:rsid w:val="0063400B"/>
    <w:rsid w:val="0064035E"/>
    <w:rsid w:val="006418D4"/>
    <w:rsid w:val="0064208F"/>
    <w:rsid w:val="0064238C"/>
    <w:rsid w:val="00646886"/>
    <w:rsid w:val="00653767"/>
    <w:rsid w:val="006537F4"/>
    <w:rsid w:val="0065621C"/>
    <w:rsid w:val="00660B03"/>
    <w:rsid w:val="00661E11"/>
    <w:rsid w:val="00663421"/>
    <w:rsid w:val="006706C3"/>
    <w:rsid w:val="00674868"/>
    <w:rsid w:val="00677D13"/>
    <w:rsid w:val="00680E42"/>
    <w:rsid w:val="006853A6"/>
    <w:rsid w:val="00685A83"/>
    <w:rsid w:val="00687399"/>
    <w:rsid w:val="006917AB"/>
    <w:rsid w:val="00692446"/>
    <w:rsid w:val="00695377"/>
    <w:rsid w:val="00696ABD"/>
    <w:rsid w:val="006977B8"/>
    <w:rsid w:val="006A3420"/>
    <w:rsid w:val="006A6DE3"/>
    <w:rsid w:val="006A7F15"/>
    <w:rsid w:val="006B1841"/>
    <w:rsid w:val="006B29FD"/>
    <w:rsid w:val="006B5A8C"/>
    <w:rsid w:val="006C0479"/>
    <w:rsid w:val="006C13FE"/>
    <w:rsid w:val="006C177B"/>
    <w:rsid w:val="006C272B"/>
    <w:rsid w:val="006C6309"/>
    <w:rsid w:val="006D20E6"/>
    <w:rsid w:val="006E64F6"/>
    <w:rsid w:val="006E75A2"/>
    <w:rsid w:val="006F11F5"/>
    <w:rsid w:val="006F14E4"/>
    <w:rsid w:val="006F15B6"/>
    <w:rsid w:val="006F472F"/>
    <w:rsid w:val="007002D4"/>
    <w:rsid w:val="00704ED2"/>
    <w:rsid w:val="00707050"/>
    <w:rsid w:val="0070716D"/>
    <w:rsid w:val="007155F9"/>
    <w:rsid w:val="007213A2"/>
    <w:rsid w:val="00721EFB"/>
    <w:rsid w:val="00725233"/>
    <w:rsid w:val="00727ABF"/>
    <w:rsid w:val="00734ACF"/>
    <w:rsid w:val="007403C4"/>
    <w:rsid w:val="00740485"/>
    <w:rsid w:val="0074061A"/>
    <w:rsid w:val="0074319D"/>
    <w:rsid w:val="0075030D"/>
    <w:rsid w:val="00752375"/>
    <w:rsid w:val="0075783E"/>
    <w:rsid w:val="007608E0"/>
    <w:rsid w:val="00762857"/>
    <w:rsid w:val="007629D3"/>
    <w:rsid w:val="0076426B"/>
    <w:rsid w:val="00770C29"/>
    <w:rsid w:val="007724D6"/>
    <w:rsid w:val="007756F1"/>
    <w:rsid w:val="00776E58"/>
    <w:rsid w:val="007771BF"/>
    <w:rsid w:val="00781B63"/>
    <w:rsid w:val="007850A6"/>
    <w:rsid w:val="00786D33"/>
    <w:rsid w:val="007A036F"/>
    <w:rsid w:val="007A1F54"/>
    <w:rsid w:val="007A40C2"/>
    <w:rsid w:val="007A4550"/>
    <w:rsid w:val="007B1298"/>
    <w:rsid w:val="007B31FD"/>
    <w:rsid w:val="007C1219"/>
    <w:rsid w:val="007C1964"/>
    <w:rsid w:val="007C2112"/>
    <w:rsid w:val="007C29EB"/>
    <w:rsid w:val="007C309B"/>
    <w:rsid w:val="007C7687"/>
    <w:rsid w:val="007D0FD0"/>
    <w:rsid w:val="007D2BAA"/>
    <w:rsid w:val="007D422C"/>
    <w:rsid w:val="007D5D87"/>
    <w:rsid w:val="007D6D7C"/>
    <w:rsid w:val="007D7E7D"/>
    <w:rsid w:val="007E0B28"/>
    <w:rsid w:val="007E3CBF"/>
    <w:rsid w:val="007E4C3A"/>
    <w:rsid w:val="007E57E8"/>
    <w:rsid w:val="007E68D1"/>
    <w:rsid w:val="007F5572"/>
    <w:rsid w:val="007F649C"/>
    <w:rsid w:val="00800502"/>
    <w:rsid w:val="00804ABB"/>
    <w:rsid w:val="00807ACB"/>
    <w:rsid w:val="0081004F"/>
    <w:rsid w:val="008132B6"/>
    <w:rsid w:val="0081419D"/>
    <w:rsid w:val="00815A13"/>
    <w:rsid w:val="008179D9"/>
    <w:rsid w:val="00820EE1"/>
    <w:rsid w:val="00822B30"/>
    <w:rsid w:val="00823934"/>
    <w:rsid w:val="008310CA"/>
    <w:rsid w:val="00834A13"/>
    <w:rsid w:val="00837A90"/>
    <w:rsid w:val="00840AE4"/>
    <w:rsid w:val="00841580"/>
    <w:rsid w:val="00846613"/>
    <w:rsid w:val="00846A5B"/>
    <w:rsid w:val="00853DC2"/>
    <w:rsid w:val="00854306"/>
    <w:rsid w:val="008556E1"/>
    <w:rsid w:val="00855937"/>
    <w:rsid w:val="00856206"/>
    <w:rsid w:val="00856D3A"/>
    <w:rsid w:val="00856DDD"/>
    <w:rsid w:val="0085730E"/>
    <w:rsid w:val="00857822"/>
    <w:rsid w:val="0086462C"/>
    <w:rsid w:val="008713AB"/>
    <w:rsid w:val="00874134"/>
    <w:rsid w:val="00875E63"/>
    <w:rsid w:val="008776D4"/>
    <w:rsid w:val="00877BE4"/>
    <w:rsid w:val="00881FC0"/>
    <w:rsid w:val="00882B96"/>
    <w:rsid w:val="008873BF"/>
    <w:rsid w:val="00891B95"/>
    <w:rsid w:val="00892CAD"/>
    <w:rsid w:val="00893645"/>
    <w:rsid w:val="00895F0D"/>
    <w:rsid w:val="008A07CA"/>
    <w:rsid w:val="008A102A"/>
    <w:rsid w:val="008A1233"/>
    <w:rsid w:val="008A61A2"/>
    <w:rsid w:val="008A7F22"/>
    <w:rsid w:val="008B3A5F"/>
    <w:rsid w:val="008B5F9F"/>
    <w:rsid w:val="008B756C"/>
    <w:rsid w:val="008C1237"/>
    <w:rsid w:val="008C2EE7"/>
    <w:rsid w:val="008C77E0"/>
    <w:rsid w:val="008D29B4"/>
    <w:rsid w:val="008D3EA1"/>
    <w:rsid w:val="008D671C"/>
    <w:rsid w:val="008D6B8B"/>
    <w:rsid w:val="008E0640"/>
    <w:rsid w:val="008E675D"/>
    <w:rsid w:val="008F2B8F"/>
    <w:rsid w:val="008F38DF"/>
    <w:rsid w:val="008F3931"/>
    <w:rsid w:val="008F4452"/>
    <w:rsid w:val="00902E90"/>
    <w:rsid w:val="00904090"/>
    <w:rsid w:val="00904D38"/>
    <w:rsid w:val="009069F8"/>
    <w:rsid w:val="00906EA8"/>
    <w:rsid w:val="00913FE0"/>
    <w:rsid w:val="0092208B"/>
    <w:rsid w:val="009220BC"/>
    <w:rsid w:val="00924D02"/>
    <w:rsid w:val="00925EFE"/>
    <w:rsid w:val="00927D03"/>
    <w:rsid w:val="0093061C"/>
    <w:rsid w:val="0093161A"/>
    <w:rsid w:val="009324F1"/>
    <w:rsid w:val="00936B46"/>
    <w:rsid w:val="00945514"/>
    <w:rsid w:val="009460A5"/>
    <w:rsid w:val="00946DD0"/>
    <w:rsid w:val="00951275"/>
    <w:rsid w:val="00951C39"/>
    <w:rsid w:val="00951F28"/>
    <w:rsid w:val="00951F41"/>
    <w:rsid w:val="00952213"/>
    <w:rsid w:val="0095581D"/>
    <w:rsid w:val="00955B73"/>
    <w:rsid w:val="00957208"/>
    <w:rsid w:val="00957C85"/>
    <w:rsid w:val="00957E4A"/>
    <w:rsid w:val="00961C6C"/>
    <w:rsid w:val="00962325"/>
    <w:rsid w:val="00962F5C"/>
    <w:rsid w:val="009676E3"/>
    <w:rsid w:val="00970B7B"/>
    <w:rsid w:val="00980DDC"/>
    <w:rsid w:val="00983105"/>
    <w:rsid w:val="00983AEA"/>
    <w:rsid w:val="00985378"/>
    <w:rsid w:val="00985644"/>
    <w:rsid w:val="00986F2F"/>
    <w:rsid w:val="00992137"/>
    <w:rsid w:val="0099213B"/>
    <w:rsid w:val="0099660E"/>
    <w:rsid w:val="009A14C9"/>
    <w:rsid w:val="009A5855"/>
    <w:rsid w:val="009A5A15"/>
    <w:rsid w:val="009A623A"/>
    <w:rsid w:val="009B084F"/>
    <w:rsid w:val="009B6259"/>
    <w:rsid w:val="009B6604"/>
    <w:rsid w:val="009B6757"/>
    <w:rsid w:val="009B6CF2"/>
    <w:rsid w:val="009C2895"/>
    <w:rsid w:val="009C6B42"/>
    <w:rsid w:val="009C779E"/>
    <w:rsid w:val="009D2410"/>
    <w:rsid w:val="009D73AD"/>
    <w:rsid w:val="009E1422"/>
    <w:rsid w:val="009E3135"/>
    <w:rsid w:val="009E73AE"/>
    <w:rsid w:val="009E7EFA"/>
    <w:rsid w:val="009F0206"/>
    <w:rsid w:val="009F2D18"/>
    <w:rsid w:val="009F3E07"/>
    <w:rsid w:val="009F6B58"/>
    <w:rsid w:val="00A02EF8"/>
    <w:rsid w:val="00A043BE"/>
    <w:rsid w:val="00A124D7"/>
    <w:rsid w:val="00A1595D"/>
    <w:rsid w:val="00A244FA"/>
    <w:rsid w:val="00A36D8A"/>
    <w:rsid w:val="00A40F47"/>
    <w:rsid w:val="00A42DE2"/>
    <w:rsid w:val="00A472B0"/>
    <w:rsid w:val="00A543B0"/>
    <w:rsid w:val="00A55ADA"/>
    <w:rsid w:val="00A62CB3"/>
    <w:rsid w:val="00A676E2"/>
    <w:rsid w:val="00A71FEB"/>
    <w:rsid w:val="00A80D87"/>
    <w:rsid w:val="00A86324"/>
    <w:rsid w:val="00A8660A"/>
    <w:rsid w:val="00A947F1"/>
    <w:rsid w:val="00A94C9E"/>
    <w:rsid w:val="00AA2470"/>
    <w:rsid w:val="00AA2A14"/>
    <w:rsid w:val="00AA3B09"/>
    <w:rsid w:val="00AA606A"/>
    <w:rsid w:val="00AA6476"/>
    <w:rsid w:val="00AA759B"/>
    <w:rsid w:val="00AB01A5"/>
    <w:rsid w:val="00AB0D84"/>
    <w:rsid w:val="00AB3D49"/>
    <w:rsid w:val="00AB554F"/>
    <w:rsid w:val="00AB68E0"/>
    <w:rsid w:val="00AC38F3"/>
    <w:rsid w:val="00AC5FDE"/>
    <w:rsid w:val="00AD2534"/>
    <w:rsid w:val="00AD2BD1"/>
    <w:rsid w:val="00AD30BC"/>
    <w:rsid w:val="00AD35FA"/>
    <w:rsid w:val="00AD4359"/>
    <w:rsid w:val="00AD582C"/>
    <w:rsid w:val="00AD7361"/>
    <w:rsid w:val="00AE3345"/>
    <w:rsid w:val="00AE6482"/>
    <w:rsid w:val="00AE6D44"/>
    <w:rsid w:val="00AF0128"/>
    <w:rsid w:val="00AF5713"/>
    <w:rsid w:val="00AF6255"/>
    <w:rsid w:val="00B00586"/>
    <w:rsid w:val="00B020E3"/>
    <w:rsid w:val="00B03987"/>
    <w:rsid w:val="00B11283"/>
    <w:rsid w:val="00B116FC"/>
    <w:rsid w:val="00B12D19"/>
    <w:rsid w:val="00B13C75"/>
    <w:rsid w:val="00B15355"/>
    <w:rsid w:val="00B308DA"/>
    <w:rsid w:val="00B32477"/>
    <w:rsid w:val="00B32A94"/>
    <w:rsid w:val="00B32DE2"/>
    <w:rsid w:val="00B33046"/>
    <w:rsid w:val="00B33A1D"/>
    <w:rsid w:val="00B347CB"/>
    <w:rsid w:val="00B362E0"/>
    <w:rsid w:val="00B3661E"/>
    <w:rsid w:val="00B376CA"/>
    <w:rsid w:val="00B43E86"/>
    <w:rsid w:val="00B45986"/>
    <w:rsid w:val="00B51814"/>
    <w:rsid w:val="00B5370C"/>
    <w:rsid w:val="00B544C3"/>
    <w:rsid w:val="00B54B53"/>
    <w:rsid w:val="00B55111"/>
    <w:rsid w:val="00B57E10"/>
    <w:rsid w:val="00B60756"/>
    <w:rsid w:val="00B60A68"/>
    <w:rsid w:val="00B65F53"/>
    <w:rsid w:val="00B72249"/>
    <w:rsid w:val="00B73225"/>
    <w:rsid w:val="00B73741"/>
    <w:rsid w:val="00B7688C"/>
    <w:rsid w:val="00B777E5"/>
    <w:rsid w:val="00B81603"/>
    <w:rsid w:val="00B81A76"/>
    <w:rsid w:val="00B826F8"/>
    <w:rsid w:val="00B8360B"/>
    <w:rsid w:val="00B86F5B"/>
    <w:rsid w:val="00B8763C"/>
    <w:rsid w:val="00B87F6F"/>
    <w:rsid w:val="00B913DF"/>
    <w:rsid w:val="00B97955"/>
    <w:rsid w:val="00BA0095"/>
    <w:rsid w:val="00BA1269"/>
    <w:rsid w:val="00BA1998"/>
    <w:rsid w:val="00BA3692"/>
    <w:rsid w:val="00BA4D77"/>
    <w:rsid w:val="00BB0F79"/>
    <w:rsid w:val="00BB3815"/>
    <w:rsid w:val="00BB4E1B"/>
    <w:rsid w:val="00BB56CF"/>
    <w:rsid w:val="00BB714E"/>
    <w:rsid w:val="00BC100C"/>
    <w:rsid w:val="00BC2054"/>
    <w:rsid w:val="00BC2CB4"/>
    <w:rsid w:val="00BC2E03"/>
    <w:rsid w:val="00BC3A1C"/>
    <w:rsid w:val="00BC4539"/>
    <w:rsid w:val="00BC5166"/>
    <w:rsid w:val="00BC692F"/>
    <w:rsid w:val="00BC7890"/>
    <w:rsid w:val="00BD03F1"/>
    <w:rsid w:val="00BD1F11"/>
    <w:rsid w:val="00BD5019"/>
    <w:rsid w:val="00BE0BAE"/>
    <w:rsid w:val="00BE0D30"/>
    <w:rsid w:val="00BE41C4"/>
    <w:rsid w:val="00BE7162"/>
    <w:rsid w:val="00BF0787"/>
    <w:rsid w:val="00BF0DC0"/>
    <w:rsid w:val="00BF4B78"/>
    <w:rsid w:val="00BF6F15"/>
    <w:rsid w:val="00C01AE8"/>
    <w:rsid w:val="00C022A4"/>
    <w:rsid w:val="00C034BB"/>
    <w:rsid w:val="00C03F78"/>
    <w:rsid w:val="00C04357"/>
    <w:rsid w:val="00C052C1"/>
    <w:rsid w:val="00C058D6"/>
    <w:rsid w:val="00C0636F"/>
    <w:rsid w:val="00C0706D"/>
    <w:rsid w:val="00C114DD"/>
    <w:rsid w:val="00C118BD"/>
    <w:rsid w:val="00C1253B"/>
    <w:rsid w:val="00C134F2"/>
    <w:rsid w:val="00C1380D"/>
    <w:rsid w:val="00C13D12"/>
    <w:rsid w:val="00C14A13"/>
    <w:rsid w:val="00C14D61"/>
    <w:rsid w:val="00C17794"/>
    <w:rsid w:val="00C20C5D"/>
    <w:rsid w:val="00C219D1"/>
    <w:rsid w:val="00C2433C"/>
    <w:rsid w:val="00C26159"/>
    <w:rsid w:val="00C27408"/>
    <w:rsid w:val="00C30063"/>
    <w:rsid w:val="00C36DC2"/>
    <w:rsid w:val="00C41563"/>
    <w:rsid w:val="00C41EC0"/>
    <w:rsid w:val="00C42F96"/>
    <w:rsid w:val="00C43248"/>
    <w:rsid w:val="00C468C1"/>
    <w:rsid w:val="00C46D50"/>
    <w:rsid w:val="00C50135"/>
    <w:rsid w:val="00C511D8"/>
    <w:rsid w:val="00C51467"/>
    <w:rsid w:val="00C51B0A"/>
    <w:rsid w:val="00C54729"/>
    <w:rsid w:val="00C55795"/>
    <w:rsid w:val="00C561E6"/>
    <w:rsid w:val="00C60B82"/>
    <w:rsid w:val="00C636F8"/>
    <w:rsid w:val="00C649D9"/>
    <w:rsid w:val="00C65A55"/>
    <w:rsid w:val="00C668E3"/>
    <w:rsid w:val="00C71D50"/>
    <w:rsid w:val="00C725D9"/>
    <w:rsid w:val="00C73BEC"/>
    <w:rsid w:val="00C80133"/>
    <w:rsid w:val="00C823E3"/>
    <w:rsid w:val="00C824F1"/>
    <w:rsid w:val="00C83BED"/>
    <w:rsid w:val="00C874FA"/>
    <w:rsid w:val="00C91940"/>
    <w:rsid w:val="00C91F65"/>
    <w:rsid w:val="00C9244A"/>
    <w:rsid w:val="00C93C27"/>
    <w:rsid w:val="00C940BD"/>
    <w:rsid w:val="00C94851"/>
    <w:rsid w:val="00C9548F"/>
    <w:rsid w:val="00C954C4"/>
    <w:rsid w:val="00C96104"/>
    <w:rsid w:val="00C965C3"/>
    <w:rsid w:val="00CA005C"/>
    <w:rsid w:val="00CA1422"/>
    <w:rsid w:val="00CA2BA9"/>
    <w:rsid w:val="00CA2ECA"/>
    <w:rsid w:val="00CB06AC"/>
    <w:rsid w:val="00CB15DC"/>
    <w:rsid w:val="00CB28B4"/>
    <w:rsid w:val="00CB6536"/>
    <w:rsid w:val="00CB6C5A"/>
    <w:rsid w:val="00CB7753"/>
    <w:rsid w:val="00CD35BA"/>
    <w:rsid w:val="00CD4422"/>
    <w:rsid w:val="00CE2C7C"/>
    <w:rsid w:val="00CF0768"/>
    <w:rsid w:val="00CF1DEF"/>
    <w:rsid w:val="00CF293D"/>
    <w:rsid w:val="00CF7AA6"/>
    <w:rsid w:val="00D135A6"/>
    <w:rsid w:val="00D135E0"/>
    <w:rsid w:val="00D15DB3"/>
    <w:rsid w:val="00D17B45"/>
    <w:rsid w:val="00D17FC4"/>
    <w:rsid w:val="00D22A01"/>
    <w:rsid w:val="00D30F0F"/>
    <w:rsid w:val="00D37325"/>
    <w:rsid w:val="00D37FE1"/>
    <w:rsid w:val="00D410BA"/>
    <w:rsid w:val="00D438F8"/>
    <w:rsid w:val="00D43E1C"/>
    <w:rsid w:val="00D4407E"/>
    <w:rsid w:val="00D50142"/>
    <w:rsid w:val="00D50A40"/>
    <w:rsid w:val="00D54187"/>
    <w:rsid w:val="00D54A0A"/>
    <w:rsid w:val="00D57820"/>
    <w:rsid w:val="00D600B3"/>
    <w:rsid w:val="00D6010C"/>
    <w:rsid w:val="00D61B0D"/>
    <w:rsid w:val="00D6276B"/>
    <w:rsid w:val="00D6545C"/>
    <w:rsid w:val="00D66058"/>
    <w:rsid w:val="00D66C87"/>
    <w:rsid w:val="00D67938"/>
    <w:rsid w:val="00D73D3C"/>
    <w:rsid w:val="00D7511C"/>
    <w:rsid w:val="00D8079D"/>
    <w:rsid w:val="00D80C26"/>
    <w:rsid w:val="00D8325E"/>
    <w:rsid w:val="00D83E0A"/>
    <w:rsid w:val="00D84D89"/>
    <w:rsid w:val="00D8746F"/>
    <w:rsid w:val="00D92C36"/>
    <w:rsid w:val="00D9358F"/>
    <w:rsid w:val="00D961CA"/>
    <w:rsid w:val="00D966CB"/>
    <w:rsid w:val="00D97675"/>
    <w:rsid w:val="00DA0D1D"/>
    <w:rsid w:val="00DA1FFC"/>
    <w:rsid w:val="00DA2963"/>
    <w:rsid w:val="00DB2DE9"/>
    <w:rsid w:val="00DB5196"/>
    <w:rsid w:val="00DB6E29"/>
    <w:rsid w:val="00DB7247"/>
    <w:rsid w:val="00DD1F63"/>
    <w:rsid w:val="00DE0E8D"/>
    <w:rsid w:val="00DE1690"/>
    <w:rsid w:val="00DE5EA0"/>
    <w:rsid w:val="00DF0FA3"/>
    <w:rsid w:val="00DF1DAD"/>
    <w:rsid w:val="00DF1E2C"/>
    <w:rsid w:val="00DF2D3D"/>
    <w:rsid w:val="00DF42C6"/>
    <w:rsid w:val="00DF77ED"/>
    <w:rsid w:val="00E0197F"/>
    <w:rsid w:val="00E0400C"/>
    <w:rsid w:val="00E10EF9"/>
    <w:rsid w:val="00E15119"/>
    <w:rsid w:val="00E179AF"/>
    <w:rsid w:val="00E20C53"/>
    <w:rsid w:val="00E227C7"/>
    <w:rsid w:val="00E23E75"/>
    <w:rsid w:val="00E245DE"/>
    <w:rsid w:val="00E30E28"/>
    <w:rsid w:val="00E328D7"/>
    <w:rsid w:val="00E32998"/>
    <w:rsid w:val="00E37CB8"/>
    <w:rsid w:val="00E40B34"/>
    <w:rsid w:val="00E40E25"/>
    <w:rsid w:val="00E42D6C"/>
    <w:rsid w:val="00E45CBE"/>
    <w:rsid w:val="00E52CE9"/>
    <w:rsid w:val="00E5388B"/>
    <w:rsid w:val="00E5415A"/>
    <w:rsid w:val="00E55844"/>
    <w:rsid w:val="00E64438"/>
    <w:rsid w:val="00E66407"/>
    <w:rsid w:val="00E7069E"/>
    <w:rsid w:val="00E709F0"/>
    <w:rsid w:val="00E72C72"/>
    <w:rsid w:val="00E73621"/>
    <w:rsid w:val="00E7531B"/>
    <w:rsid w:val="00E81B1E"/>
    <w:rsid w:val="00E83A88"/>
    <w:rsid w:val="00E84B92"/>
    <w:rsid w:val="00E85AE7"/>
    <w:rsid w:val="00E85F6A"/>
    <w:rsid w:val="00E86391"/>
    <w:rsid w:val="00E87BDB"/>
    <w:rsid w:val="00E87CD2"/>
    <w:rsid w:val="00E90537"/>
    <w:rsid w:val="00E905A5"/>
    <w:rsid w:val="00E90DA9"/>
    <w:rsid w:val="00E90E0B"/>
    <w:rsid w:val="00E93BC4"/>
    <w:rsid w:val="00EA3AE4"/>
    <w:rsid w:val="00EA6B1E"/>
    <w:rsid w:val="00EB1A81"/>
    <w:rsid w:val="00EB6420"/>
    <w:rsid w:val="00EC3546"/>
    <w:rsid w:val="00EC6FBD"/>
    <w:rsid w:val="00ED1012"/>
    <w:rsid w:val="00ED4E16"/>
    <w:rsid w:val="00ED5C2F"/>
    <w:rsid w:val="00ED7C82"/>
    <w:rsid w:val="00EE10A8"/>
    <w:rsid w:val="00EE1EA0"/>
    <w:rsid w:val="00EE47CD"/>
    <w:rsid w:val="00EE5484"/>
    <w:rsid w:val="00EF2331"/>
    <w:rsid w:val="00EF27D4"/>
    <w:rsid w:val="00EF6ACA"/>
    <w:rsid w:val="00F0016C"/>
    <w:rsid w:val="00F00876"/>
    <w:rsid w:val="00F01AAE"/>
    <w:rsid w:val="00F14CE4"/>
    <w:rsid w:val="00F178BA"/>
    <w:rsid w:val="00F21C1C"/>
    <w:rsid w:val="00F2347B"/>
    <w:rsid w:val="00F241E7"/>
    <w:rsid w:val="00F25494"/>
    <w:rsid w:val="00F2691A"/>
    <w:rsid w:val="00F30D34"/>
    <w:rsid w:val="00F31110"/>
    <w:rsid w:val="00F315B7"/>
    <w:rsid w:val="00F31837"/>
    <w:rsid w:val="00F31FBF"/>
    <w:rsid w:val="00F344A8"/>
    <w:rsid w:val="00F3456F"/>
    <w:rsid w:val="00F371B0"/>
    <w:rsid w:val="00F37277"/>
    <w:rsid w:val="00F45F39"/>
    <w:rsid w:val="00F47D90"/>
    <w:rsid w:val="00F50545"/>
    <w:rsid w:val="00F510B8"/>
    <w:rsid w:val="00F54773"/>
    <w:rsid w:val="00F55684"/>
    <w:rsid w:val="00F56272"/>
    <w:rsid w:val="00F57831"/>
    <w:rsid w:val="00F60B12"/>
    <w:rsid w:val="00F64B04"/>
    <w:rsid w:val="00F6563E"/>
    <w:rsid w:val="00F66CC8"/>
    <w:rsid w:val="00F67C95"/>
    <w:rsid w:val="00F67E6B"/>
    <w:rsid w:val="00F71AD5"/>
    <w:rsid w:val="00F75A12"/>
    <w:rsid w:val="00F80995"/>
    <w:rsid w:val="00F80A07"/>
    <w:rsid w:val="00F81ECC"/>
    <w:rsid w:val="00F81F62"/>
    <w:rsid w:val="00F823D1"/>
    <w:rsid w:val="00F83F85"/>
    <w:rsid w:val="00F869B4"/>
    <w:rsid w:val="00F90591"/>
    <w:rsid w:val="00F92BBF"/>
    <w:rsid w:val="00F95665"/>
    <w:rsid w:val="00F96778"/>
    <w:rsid w:val="00F97EBA"/>
    <w:rsid w:val="00FA19E4"/>
    <w:rsid w:val="00FA1D47"/>
    <w:rsid w:val="00FA3615"/>
    <w:rsid w:val="00FB0900"/>
    <w:rsid w:val="00FB343C"/>
    <w:rsid w:val="00FB3B93"/>
    <w:rsid w:val="00FB3F06"/>
    <w:rsid w:val="00FB541D"/>
    <w:rsid w:val="00FB6555"/>
    <w:rsid w:val="00FC1320"/>
    <w:rsid w:val="00FC4F1F"/>
    <w:rsid w:val="00FC553F"/>
    <w:rsid w:val="00FC63E9"/>
    <w:rsid w:val="00FC7803"/>
    <w:rsid w:val="00FC79C1"/>
    <w:rsid w:val="00FC7B75"/>
    <w:rsid w:val="00FD027C"/>
    <w:rsid w:val="00FD072D"/>
    <w:rsid w:val="00FD2BFE"/>
    <w:rsid w:val="00FD5D06"/>
    <w:rsid w:val="00FD616E"/>
    <w:rsid w:val="00FD62C7"/>
    <w:rsid w:val="00FE0A85"/>
    <w:rsid w:val="00FE26C1"/>
    <w:rsid w:val="00FE46DE"/>
    <w:rsid w:val="00FE54F3"/>
    <w:rsid w:val="00FE557C"/>
    <w:rsid w:val="00FE625A"/>
    <w:rsid w:val="00FF0535"/>
    <w:rsid w:val="00FF1C7F"/>
    <w:rsid w:val="00FF43BA"/>
    <w:rsid w:val="00FF60D6"/>
    <w:rsid w:val="00FF7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9DF0A4"/>
  <w15:docId w15:val="{ABDCADC5-A0EE-4865-AF94-D115C1325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0728E"/>
    <w:pPr>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36B46"/>
    <w:pPr>
      <w:tabs>
        <w:tab w:val="center" w:pos="4320"/>
        <w:tab w:val="right" w:pos="8640"/>
      </w:tabs>
    </w:pPr>
  </w:style>
  <w:style w:type="paragraph" w:customStyle="1" w:styleId="Level1">
    <w:name w:val="Level 1"/>
    <w:basedOn w:val="Normal"/>
    <w:rsid w:val="00661E11"/>
    <w:pPr>
      <w:widowControl w:val="0"/>
    </w:pPr>
  </w:style>
  <w:style w:type="paragraph" w:customStyle="1" w:styleId="Level2">
    <w:name w:val="Level 2"/>
    <w:basedOn w:val="Normal"/>
    <w:rsid w:val="00661E11"/>
    <w:pPr>
      <w:widowControl w:val="0"/>
    </w:pPr>
  </w:style>
  <w:style w:type="paragraph" w:customStyle="1" w:styleId="Level3">
    <w:name w:val="Level 3"/>
    <w:basedOn w:val="Normal"/>
    <w:rsid w:val="00661E11"/>
    <w:pPr>
      <w:widowControl w:val="0"/>
    </w:pPr>
  </w:style>
  <w:style w:type="paragraph" w:customStyle="1" w:styleId="Level4">
    <w:name w:val="Level 4"/>
    <w:basedOn w:val="Normal"/>
    <w:rsid w:val="00661E11"/>
    <w:pPr>
      <w:widowControl w:val="0"/>
    </w:pPr>
  </w:style>
  <w:style w:type="paragraph" w:customStyle="1" w:styleId="Level5">
    <w:name w:val="Level 5"/>
    <w:basedOn w:val="Normal"/>
    <w:rsid w:val="00661E11"/>
    <w:pPr>
      <w:widowControl w:val="0"/>
    </w:pPr>
  </w:style>
  <w:style w:type="paragraph" w:customStyle="1" w:styleId="Level6">
    <w:name w:val="Level 6"/>
    <w:basedOn w:val="Normal"/>
    <w:rsid w:val="00661E11"/>
    <w:pPr>
      <w:widowControl w:val="0"/>
    </w:pPr>
  </w:style>
  <w:style w:type="paragraph" w:customStyle="1" w:styleId="Level7">
    <w:name w:val="Level 7"/>
    <w:basedOn w:val="Normal"/>
    <w:rsid w:val="00661E11"/>
    <w:pPr>
      <w:widowControl w:val="0"/>
    </w:pPr>
  </w:style>
  <w:style w:type="paragraph" w:customStyle="1" w:styleId="Level8">
    <w:name w:val="Level 8"/>
    <w:basedOn w:val="Normal"/>
    <w:rsid w:val="00661E11"/>
    <w:pPr>
      <w:widowControl w:val="0"/>
    </w:pPr>
  </w:style>
  <w:style w:type="paragraph" w:customStyle="1" w:styleId="Level9">
    <w:name w:val="Level 9"/>
    <w:basedOn w:val="Normal"/>
    <w:rsid w:val="00661E11"/>
    <w:pPr>
      <w:widowControl w:val="0"/>
    </w:pPr>
    <w:rPr>
      <w:b/>
    </w:rPr>
  </w:style>
  <w:style w:type="character" w:customStyle="1" w:styleId="ManualStyle">
    <w:name w:val="Manual Style"/>
    <w:basedOn w:val="DefaultParagraphFont"/>
    <w:rsid w:val="00661E11"/>
    <w:rPr>
      <w:rFonts w:ascii="Letter Gothic 12cpi" w:hAnsi="Letter Gothic 12cpi"/>
      <w:sz w:val="24"/>
    </w:rPr>
  </w:style>
  <w:style w:type="paragraph" w:customStyle="1" w:styleId="26">
    <w:name w:val="_26"/>
    <w:basedOn w:val="Normal"/>
    <w:rsid w:val="00661E11"/>
    <w:pPr>
      <w:spacing w:line="240" w:lineRule="exact"/>
    </w:pPr>
  </w:style>
  <w:style w:type="paragraph" w:customStyle="1" w:styleId="25">
    <w:name w:val="_25"/>
    <w:basedOn w:val="Normal"/>
    <w:rsid w:val="00661E11"/>
    <w:pPr>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rsid w:val="00661E11"/>
    <w:pPr>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23">
    <w:name w:val="_23"/>
    <w:basedOn w:val="Normal"/>
    <w:rsid w:val="00661E11"/>
    <w:pPr>
      <w:tabs>
        <w:tab w:val="left" w:pos="2880"/>
        <w:tab w:val="left" w:pos="3600"/>
        <w:tab w:val="left" w:pos="4320"/>
        <w:tab w:val="left" w:pos="5040"/>
        <w:tab w:val="left" w:pos="5760"/>
        <w:tab w:val="left" w:pos="6480"/>
        <w:tab w:val="left" w:pos="7200"/>
        <w:tab w:val="left" w:pos="7920"/>
      </w:tabs>
      <w:ind w:left="2880"/>
    </w:pPr>
  </w:style>
  <w:style w:type="paragraph" w:customStyle="1" w:styleId="22">
    <w:name w:val="_22"/>
    <w:basedOn w:val="Normal"/>
    <w:rsid w:val="00661E11"/>
    <w:pPr>
      <w:tabs>
        <w:tab w:val="left" w:pos="3600"/>
        <w:tab w:val="left" w:pos="4320"/>
        <w:tab w:val="left" w:pos="5040"/>
        <w:tab w:val="left" w:pos="5760"/>
        <w:tab w:val="left" w:pos="6480"/>
        <w:tab w:val="left" w:pos="7200"/>
        <w:tab w:val="left" w:pos="7920"/>
      </w:tabs>
      <w:ind w:left="3600"/>
    </w:pPr>
  </w:style>
  <w:style w:type="paragraph" w:customStyle="1" w:styleId="21">
    <w:name w:val="_21"/>
    <w:basedOn w:val="Normal"/>
    <w:rsid w:val="00661E11"/>
    <w:pPr>
      <w:tabs>
        <w:tab w:val="left" w:pos="4320"/>
        <w:tab w:val="left" w:pos="5040"/>
        <w:tab w:val="left" w:pos="5760"/>
        <w:tab w:val="left" w:pos="6480"/>
        <w:tab w:val="left" w:pos="7200"/>
        <w:tab w:val="left" w:pos="7920"/>
      </w:tabs>
      <w:ind w:left="4320"/>
    </w:pPr>
  </w:style>
  <w:style w:type="paragraph" w:customStyle="1" w:styleId="20">
    <w:name w:val="_20"/>
    <w:basedOn w:val="Normal"/>
    <w:rsid w:val="00661E11"/>
    <w:pPr>
      <w:tabs>
        <w:tab w:val="left" w:pos="5040"/>
        <w:tab w:val="left" w:pos="5760"/>
        <w:tab w:val="left" w:pos="6480"/>
        <w:tab w:val="left" w:pos="7200"/>
        <w:tab w:val="left" w:pos="7920"/>
      </w:tabs>
      <w:ind w:left="5040"/>
    </w:pPr>
  </w:style>
  <w:style w:type="paragraph" w:customStyle="1" w:styleId="19">
    <w:name w:val="_19"/>
    <w:basedOn w:val="Normal"/>
    <w:rsid w:val="00661E11"/>
    <w:pPr>
      <w:tabs>
        <w:tab w:val="left" w:pos="5760"/>
        <w:tab w:val="left" w:pos="6480"/>
        <w:tab w:val="left" w:pos="7200"/>
        <w:tab w:val="left" w:pos="7920"/>
      </w:tabs>
      <w:ind w:left="5760"/>
    </w:pPr>
  </w:style>
  <w:style w:type="paragraph" w:customStyle="1" w:styleId="18">
    <w:name w:val="_18"/>
    <w:basedOn w:val="Normal"/>
    <w:rsid w:val="00661E11"/>
    <w:pPr>
      <w:tabs>
        <w:tab w:val="left" w:pos="6480"/>
        <w:tab w:val="left" w:pos="7200"/>
        <w:tab w:val="left" w:pos="7920"/>
      </w:tabs>
      <w:ind w:left="6480"/>
    </w:pPr>
  </w:style>
  <w:style w:type="paragraph" w:customStyle="1" w:styleId="17">
    <w:name w:val="_17"/>
    <w:basedOn w:val="Normal"/>
    <w:rsid w:val="00661E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16">
    <w:name w:val="_16"/>
    <w:basedOn w:val="Normal"/>
    <w:rsid w:val="00661E11"/>
    <w:pPr>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rsid w:val="00661E11"/>
    <w:pPr>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14">
    <w:name w:val="_14"/>
    <w:basedOn w:val="Normal"/>
    <w:rsid w:val="00661E11"/>
    <w:pPr>
      <w:tabs>
        <w:tab w:val="left" w:pos="2880"/>
        <w:tab w:val="left" w:pos="3600"/>
        <w:tab w:val="left" w:pos="4320"/>
        <w:tab w:val="left" w:pos="5040"/>
        <w:tab w:val="left" w:pos="5760"/>
        <w:tab w:val="left" w:pos="6480"/>
        <w:tab w:val="left" w:pos="7200"/>
        <w:tab w:val="left" w:pos="7920"/>
      </w:tabs>
      <w:ind w:left="2880"/>
    </w:pPr>
  </w:style>
  <w:style w:type="paragraph" w:customStyle="1" w:styleId="13">
    <w:name w:val="_13"/>
    <w:basedOn w:val="Normal"/>
    <w:rsid w:val="00661E11"/>
    <w:pPr>
      <w:tabs>
        <w:tab w:val="left" w:pos="3600"/>
        <w:tab w:val="left" w:pos="4320"/>
        <w:tab w:val="left" w:pos="5040"/>
        <w:tab w:val="left" w:pos="5760"/>
        <w:tab w:val="left" w:pos="6480"/>
        <w:tab w:val="left" w:pos="7200"/>
        <w:tab w:val="left" w:pos="7920"/>
      </w:tabs>
      <w:ind w:left="3600"/>
    </w:pPr>
  </w:style>
  <w:style w:type="paragraph" w:customStyle="1" w:styleId="12">
    <w:name w:val="_12"/>
    <w:basedOn w:val="Normal"/>
    <w:rsid w:val="00661E11"/>
    <w:pPr>
      <w:tabs>
        <w:tab w:val="left" w:pos="4320"/>
        <w:tab w:val="left" w:pos="5040"/>
        <w:tab w:val="left" w:pos="5760"/>
        <w:tab w:val="left" w:pos="6480"/>
        <w:tab w:val="left" w:pos="7200"/>
        <w:tab w:val="left" w:pos="7920"/>
      </w:tabs>
      <w:ind w:left="4320"/>
    </w:pPr>
  </w:style>
  <w:style w:type="paragraph" w:customStyle="1" w:styleId="11">
    <w:name w:val="_11"/>
    <w:basedOn w:val="Normal"/>
    <w:rsid w:val="00661E11"/>
    <w:pPr>
      <w:tabs>
        <w:tab w:val="left" w:pos="5040"/>
        <w:tab w:val="left" w:pos="5760"/>
        <w:tab w:val="left" w:pos="6480"/>
        <w:tab w:val="left" w:pos="7200"/>
        <w:tab w:val="left" w:pos="7920"/>
      </w:tabs>
      <w:ind w:left="5040"/>
    </w:pPr>
  </w:style>
  <w:style w:type="paragraph" w:customStyle="1" w:styleId="10">
    <w:name w:val="_10"/>
    <w:basedOn w:val="Normal"/>
    <w:rsid w:val="00661E11"/>
    <w:pPr>
      <w:tabs>
        <w:tab w:val="left" w:pos="5760"/>
        <w:tab w:val="left" w:pos="6480"/>
        <w:tab w:val="left" w:pos="7200"/>
        <w:tab w:val="left" w:pos="7920"/>
      </w:tabs>
      <w:ind w:left="5760"/>
    </w:pPr>
  </w:style>
  <w:style w:type="paragraph" w:customStyle="1" w:styleId="9">
    <w:name w:val="_9"/>
    <w:basedOn w:val="Normal"/>
    <w:rsid w:val="00661E11"/>
    <w:pPr>
      <w:tabs>
        <w:tab w:val="left" w:pos="6480"/>
        <w:tab w:val="left" w:pos="7200"/>
        <w:tab w:val="left" w:pos="7920"/>
      </w:tabs>
      <w:ind w:left="6480"/>
    </w:pPr>
  </w:style>
  <w:style w:type="paragraph" w:customStyle="1" w:styleId="8">
    <w:name w:val="_8"/>
    <w:basedOn w:val="Normal"/>
    <w:rsid w:val="00661E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7">
    <w:name w:val="_7"/>
    <w:basedOn w:val="Normal"/>
    <w:rsid w:val="00661E11"/>
    <w:pPr>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rsid w:val="00661E11"/>
    <w:pPr>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5">
    <w:name w:val="_5"/>
    <w:basedOn w:val="Normal"/>
    <w:rsid w:val="00661E11"/>
    <w:pPr>
      <w:tabs>
        <w:tab w:val="left" w:pos="2880"/>
        <w:tab w:val="left" w:pos="3600"/>
        <w:tab w:val="left" w:pos="4320"/>
        <w:tab w:val="left" w:pos="5040"/>
        <w:tab w:val="left" w:pos="5760"/>
        <w:tab w:val="left" w:pos="6480"/>
        <w:tab w:val="left" w:pos="7200"/>
        <w:tab w:val="left" w:pos="7920"/>
      </w:tabs>
      <w:ind w:left="2880"/>
    </w:pPr>
  </w:style>
  <w:style w:type="paragraph" w:customStyle="1" w:styleId="4">
    <w:name w:val="_4"/>
    <w:basedOn w:val="Normal"/>
    <w:rsid w:val="00661E11"/>
    <w:pPr>
      <w:tabs>
        <w:tab w:val="left" w:pos="3600"/>
        <w:tab w:val="left" w:pos="4320"/>
        <w:tab w:val="left" w:pos="5040"/>
        <w:tab w:val="left" w:pos="5760"/>
        <w:tab w:val="left" w:pos="6480"/>
        <w:tab w:val="left" w:pos="7200"/>
        <w:tab w:val="left" w:pos="7920"/>
      </w:tabs>
      <w:ind w:left="3600"/>
    </w:pPr>
  </w:style>
  <w:style w:type="paragraph" w:customStyle="1" w:styleId="3">
    <w:name w:val="_3"/>
    <w:basedOn w:val="Normal"/>
    <w:rsid w:val="00661E11"/>
    <w:pPr>
      <w:tabs>
        <w:tab w:val="left" w:pos="4320"/>
        <w:tab w:val="left" w:pos="5040"/>
        <w:tab w:val="left" w:pos="5760"/>
        <w:tab w:val="left" w:pos="6480"/>
        <w:tab w:val="left" w:pos="7200"/>
        <w:tab w:val="left" w:pos="7920"/>
      </w:tabs>
      <w:ind w:left="4320"/>
    </w:pPr>
  </w:style>
  <w:style w:type="paragraph" w:customStyle="1" w:styleId="2">
    <w:name w:val="_2"/>
    <w:basedOn w:val="Normal"/>
    <w:rsid w:val="00661E11"/>
    <w:pPr>
      <w:tabs>
        <w:tab w:val="left" w:pos="5040"/>
        <w:tab w:val="left" w:pos="5760"/>
        <w:tab w:val="left" w:pos="6480"/>
        <w:tab w:val="left" w:pos="7200"/>
        <w:tab w:val="left" w:pos="7920"/>
      </w:tabs>
      <w:ind w:left="5040"/>
    </w:pPr>
  </w:style>
  <w:style w:type="paragraph" w:customStyle="1" w:styleId="1">
    <w:name w:val="_1"/>
    <w:basedOn w:val="Normal"/>
    <w:rsid w:val="00661E11"/>
    <w:pPr>
      <w:tabs>
        <w:tab w:val="left" w:pos="5760"/>
        <w:tab w:val="left" w:pos="6480"/>
        <w:tab w:val="left" w:pos="7200"/>
        <w:tab w:val="left" w:pos="7920"/>
      </w:tabs>
      <w:ind w:left="5760"/>
    </w:pPr>
  </w:style>
  <w:style w:type="paragraph" w:customStyle="1" w:styleId="a">
    <w:name w:val="_"/>
    <w:basedOn w:val="Normal"/>
    <w:rsid w:val="00661E11"/>
    <w:pPr>
      <w:tabs>
        <w:tab w:val="left" w:pos="6480"/>
        <w:tab w:val="left" w:pos="7200"/>
        <w:tab w:val="left" w:pos="7920"/>
      </w:tabs>
      <w:ind w:left="6480"/>
    </w:pPr>
  </w:style>
  <w:style w:type="character" w:customStyle="1" w:styleId="DefaultPara">
    <w:name w:val="Default Para"/>
    <w:basedOn w:val="DefaultParagraphFont"/>
    <w:rsid w:val="00661E11"/>
  </w:style>
  <w:style w:type="paragraph" w:styleId="Footer">
    <w:name w:val="footer"/>
    <w:basedOn w:val="Normal"/>
    <w:rsid w:val="00936B46"/>
    <w:pPr>
      <w:tabs>
        <w:tab w:val="center" w:pos="4320"/>
        <w:tab w:val="right" w:pos="8640"/>
      </w:tabs>
    </w:pPr>
  </w:style>
  <w:style w:type="paragraph" w:styleId="HTMLPreformatted">
    <w:name w:val="HTML Preformatted"/>
    <w:basedOn w:val="Normal"/>
    <w:rsid w:val="00066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BalloonText">
    <w:name w:val="Balloon Text"/>
    <w:basedOn w:val="Normal"/>
    <w:semiHidden/>
    <w:rsid w:val="00425CC8"/>
    <w:rPr>
      <w:rFonts w:ascii="Tahoma" w:hAnsi="Tahoma" w:cs="Tahoma"/>
      <w:sz w:val="16"/>
      <w:szCs w:val="16"/>
    </w:rPr>
  </w:style>
  <w:style w:type="paragraph" w:customStyle="1" w:styleId="Header01">
    <w:name w:val="Header 01"/>
    <w:basedOn w:val="Normal"/>
    <w:rsid w:val="00ED7C82"/>
    <w:pPr>
      <w:tabs>
        <w:tab w:val="left" w:pos="274"/>
        <w:tab w:val="left" w:pos="806"/>
        <w:tab w:val="left" w:pos="1440"/>
        <w:tab w:val="left" w:pos="2074"/>
        <w:tab w:val="left" w:pos="2707"/>
      </w:tabs>
      <w:outlineLvl w:val="0"/>
    </w:pPr>
    <w:rPr>
      <w:szCs w:val="24"/>
    </w:rPr>
  </w:style>
  <w:style w:type="paragraph" w:customStyle="1" w:styleId="Header02">
    <w:name w:val="Header 02"/>
    <w:basedOn w:val="Normal"/>
    <w:rsid w:val="00ED7C82"/>
    <w:pPr>
      <w:tabs>
        <w:tab w:val="left" w:pos="274"/>
        <w:tab w:val="left" w:pos="806"/>
        <w:tab w:val="left" w:pos="1440"/>
        <w:tab w:val="left" w:pos="2074"/>
        <w:tab w:val="left" w:pos="2707"/>
      </w:tabs>
      <w:outlineLvl w:val="1"/>
    </w:pPr>
    <w:rPr>
      <w:szCs w:val="24"/>
    </w:rPr>
  </w:style>
  <w:style w:type="paragraph" w:customStyle="1" w:styleId="Lettered">
    <w:name w:val="Lettered"/>
    <w:basedOn w:val="Normal"/>
    <w:rsid w:val="00ED7C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pPr>
    <w:rPr>
      <w:szCs w:val="24"/>
    </w:rPr>
  </w:style>
  <w:style w:type="paragraph" w:customStyle="1" w:styleId="ManualDocumentTitle">
    <w:name w:val="Manual Document Title"/>
    <w:basedOn w:val="Normal"/>
    <w:rsid w:val="00ED7C82"/>
    <w:pPr>
      <w:jc w:val="center"/>
    </w:pPr>
    <w:rPr>
      <w:szCs w:val="24"/>
    </w:rPr>
  </w:style>
  <w:style w:type="paragraph" w:customStyle="1" w:styleId="Numbered">
    <w:name w:val="Numbered"/>
    <w:basedOn w:val="Normal"/>
    <w:rsid w:val="00ED7C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pPr>
    <w:rPr>
      <w:szCs w:val="24"/>
    </w:rPr>
  </w:style>
  <w:style w:type="paragraph" w:customStyle="1" w:styleId="Subsection">
    <w:name w:val="Subsection"/>
    <w:basedOn w:val="Normal"/>
    <w:rsid w:val="00ED7C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Pr>
      <w:szCs w:val="24"/>
    </w:rPr>
  </w:style>
  <w:style w:type="paragraph" w:customStyle="1" w:styleId="StyleSubsectionLeft1">
    <w:name w:val="Style Subsection + Left:  1&quot;"/>
    <w:basedOn w:val="Subsection"/>
    <w:rsid w:val="00A40F47"/>
    <w:rPr>
      <w:szCs w:val="20"/>
    </w:rPr>
  </w:style>
  <w:style w:type="character" w:styleId="PageNumber">
    <w:name w:val="page number"/>
    <w:basedOn w:val="DefaultParagraphFont"/>
    <w:rsid w:val="00222AA0"/>
  </w:style>
  <w:style w:type="character" w:styleId="CommentReference">
    <w:name w:val="annotation reference"/>
    <w:basedOn w:val="DefaultParagraphFont"/>
    <w:rsid w:val="00C41EC0"/>
    <w:rPr>
      <w:sz w:val="16"/>
      <w:szCs w:val="16"/>
    </w:rPr>
  </w:style>
  <w:style w:type="paragraph" w:styleId="CommentText">
    <w:name w:val="annotation text"/>
    <w:basedOn w:val="Normal"/>
    <w:link w:val="CommentTextChar"/>
    <w:rsid w:val="00C41EC0"/>
    <w:rPr>
      <w:sz w:val="20"/>
    </w:rPr>
  </w:style>
  <w:style w:type="character" w:customStyle="1" w:styleId="CommentTextChar">
    <w:name w:val="Comment Text Char"/>
    <w:basedOn w:val="DefaultParagraphFont"/>
    <w:link w:val="CommentText"/>
    <w:rsid w:val="00C41EC0"/>
  </w:style>
  <w:style w:type="paragraph" w:styleId="CommentSubject">
    <w:name w:val="annotation subject"/>
    <w:basedOn w:val="CommentText"/>
    <w:next w:val="CommentText"/>
    <w:link w:val="CommentSubjectChar"/>
    <w:rsid w:val="00C41EC0"/>
    <w:rPr>
      <w:b/>
      <w:bCs/>
    </w:rPr>
  </w:style>
  <w:style w:type="character" w:customStyle="1" w:styleId="CommentSubjectChar">
    <w:name w:val="Comment Subject Char"/>
    <w:basedOn w:val="CommentTextChar"/>
    <w:link w:val="CommentSubject"/>
    <w:rsid w:val="00C41EC0"/>
    <w:rPr>
      <w:b/>
      <w:bCs/>
    </w:rPr>
  </w:style>
  <w:style w:type="paragraph" w:styleId="Revision">
    <w:name w:val="Revision"/>
    <w:hidden/>
    <w:uiPriority w:val="99"/>
    <w:semiHidden/>
    <w:rsid w:val="00A124D7"/>
    <w:rPr>
      <w:sz w:val="24"/>
    </w:rPr>
  </w:style>
  <w:style w:type="paragraph" w:styleId="ListParagraph">
    <w:name w:val="List Paragraph"/>
    <w:basedOn w:val="Normal"/>
    <w:uiPriority w:val="34"/>
    <w:qFormat/>
    <w:rsid w:val="003E3FE9"/>
    <w:pPr>
      <w:spacing w:after="200" w:line="276" w:lineRule="auto"/>
      <w:ind w:left="720"/>
      <w:contextualSpacing/>
      <w:jc w:val="left"/>
    </w:pPr>
    <w:rPr>
      <w:rFonts w:asciiTheme="minorHAnsi" w:eastAsiaTheme="minorHAnsi" w:hAnsiTheme="minorHAnsi" w:cstheme="minorBidi"/>
    </w:rPr>
  </w:style>
  <w:style w:type="table" w:styleId="TableGrid">
    <w:name w:val="Table Grid"/>
    <w:basedOn w:val="TableNormal"/>
    <w:rsid w:val="003461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28599">
      <w:bodyDiv w:val="1"/>
      <w:marLeft w:val="0"/>
      <w:marRight w:val="0"/>
      <w:marTop w:val="0"/>
      <w:marBottom w:val="0"/>
      <w:divBdr>
        <w:top w:val="none" w:sz="0" w:space="0" w:color="auto"/>
        <w:left w:val="none" w:sz="0" w:space="0" w:color="auto"/>
        <w:bottom w:val="none" w:sz="0" w:space="0" w:color="auto"/>
        <w:right w:val="none" w:sz="0" w:space="0" w:color="auto"/>
      </w:divBdr>
    </w:div>
    <w:div w:id="142160511">
      <w:bodyDiv w:val="1"/>
      <w:marLeft w:val="0"/>
      <w:marRight w:val="0"/>
      <w:marTop w:val="0"/>
      <w:marBottom w:val="0"/>
      <w:divBdr>
        <w:top w:val="none" w:sz="0" w:space="0" w:color="auto"/>
        <w:left w:val="none" w:sz="0" w:space="0" w:color="auto"/>
        <w:bottom w:val="none" w:sz="0" w:space="0" w:color="auto"/>
        <w:right w:val="none" w:sz="0" w:space="0" w:color="auto"/>
      </w:divBdr>
    </w:div>
    <w:div w:id="567418937">
      <w:bodyDiv w:val="1"/>
      <w:marLeft w:val="0"/>
      <w:marRight w:val="0"/>
      <w:marTop w:val="0"/>
      <w:marBottom w:val="0"/>
      <w:divBdr>
        <w:top w:val="none" w:sz="0" w:space="0" w:color="auto"/>
        <w:left w:val="none" w:sz="0" w:space="0" w:color="auto"/>
        <w:bottom w:val="none" w:sz="0" w:space="0" w:color="auto"/>
        <w:right w:val="none" w:sz="0" w:space="0" w:color="auto"/>
      </w:divBdr>
    </w:div>
    <w:div w:id="1080784751">
      <w:bodyDiv w:val="1"/>
      <w:marLeft w:val="0"/>
      <w:marRight w:val="0"/>
      <w:marTop w:val="0"/>
      <w:marBottom w:val="0"/>
      <w:divBdr>
        <w:top w:val="none" w:sz="0" w:space="0" w:color="auto"/>
        <w:left w:val="none" w:sz="0" w:space="0" w:color="auto"/>
        <w:bottom w:val="none" w:sz="0" w:space="0" w:color="auto"/>
        <w:right w:val="none" w:sz="0" w:space="0" w:color="auto"/>
      </w:divBdr>
    </w:div>
    <w:div w:id="1159731199">
      <w:bodyDiv w:val="1"/>
      <w:marLeft w:val="0"/>
      <w:marRight w:val="0"/>
      <w:marTop w:val="0"/>
      <w:marBottom w:val="0"/>
      <w:divBdr>
        <w:top w:val="none" w:sz="0" w:space="0" w:color="auto"/>
        <w:left w:val="none" w:sz="0" w:space="0" w:color="auto"/>
        <w:bottom w:val="none" w:sz="0" w:space="0" w:color="auto"/>
        <w:right w:val="none" w:sz="0" w:space="0" w:color="auto"/>
      </w:divBdr>
    </w:div>
    <w:div w:id="1655254883">
      <w:bodyDiv w:val="1"/>
      <w:marLeft w:val="0"/>
      <w:marRight w:val="0"/>
      <w:marTop w:val="0"/>
      <w:marBottom w:val="0"/>
      <w:divBdr>
        <w:top w:val="none" w:sz="0" w:space="0" w:color="auto"/>
        <w:left w:val="none" w:sz="0" w:space="0" w:color="auto"/>
        <w:bottom w:val="none" w:sz="0" w:space="0" w:color="auto"/>
        <w:right w:val="none" w:sz="0" w:space="0" w:color="auto"/>
      </w:divBdr>
    </w:div>
    <w:div w:id="206086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BDAEF12599C9645A92A1EF53F53C74D" ma:contentTypeVersion="12" ma:contentTypeDescription="Create a new document." ma:contentTypeScope="" ma:versionID="05a6351625e526ffbf17d95e8a1130fc">
  <xsd:schema xmlns:xsd="http://www.w3.org/2001/XMLSchema" xmlns:xs="http://www.w3.org/2001/XMLSchema" xmlns:p="http://schemas.microsoft.com/office/2006/metadata/properties" xmlns:ns1="http://schemas.microsoft.com/sharepoint/v3" xmlns:ns3="bd237bd7-9e69-4f09-9125-af670c98d274" xmlns:ns4="5099be1f-087d-41b8-8a5d-00ac3c4410ed" targetNamespace="http://schemas.microsoft.com/office/2006/metadata/properties" ma:root="true" ma:fieldsID="c02d675340f0c55130aabd3b007b771d" ns1:_="" ns3:_="" ns4:_="">
    <xsd:import namespace="http://schemas.microsoft.com/sharepoint/v3"/>
    <xsd:import namespace="bd237bd7-9e69-4f09-9125-af670c98d274"/>
    <xsd:import namespace="5099be1f-087d-41b8-8a5d-00ac3c4410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OCR" minOccurs="0"/>
                <xsd:element ref="ns1:_ip_UnifiedCompliancePolicyProperties" minOccurs="0"/>
                <xsd:element ref="ns1:_ip_UnifiedCompliancePolicyUIAc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237bd7-9e69-4f09-9125-af670c98d2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99be1f-087d-41b8-8a5d-00ac3c4410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AFF11F-6FFB-4EA2-A4C1-FE378E8EAAD7}">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CAB37B78-AADE-4EF2-97DE-6E46E3B416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237bd7-9e69-4f09-9125-af670c98d274"/>
    <ds:schemaRef ds:uri="5099be1f-087d-41b8-8a5d-00ac3c4410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EBEF61-77DF-4193-AB3C-8E8BEBB96621}">
  <ds:schemaRefs>
    <ds:schemaRef ds:uri="http://schemas.microsoft.com/sharepoint/v3/contenttype/forms"/>
  </ds:schemaRefs>
</ds:datastoreItem>
</file>

<file path=customXml/itemProps4.xml><?xml version="1.0" encoding="utf-8"?>
<ds:datastoreItem xmlns:ds="http://schemas.openxmlformats.org/officeDocument/2006/customXml" ds:itemID="{48B4BDAF-5D2A-42E9-983F-1D6DB952D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4902</Words>
  <Characters>27947</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32784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Iris Cutler</dc:creator>
  <cp:lastModifiedBy>Curran, Bridget</cp:lastModifiedBy>
  <cp:revision>4</cp:revision>
  <cp:lastPrinted>2020-03-03T16:19:00Z</cp:lastPrinted>
  <dcterms:created xsi:type="dcterms:W3CDTF">2020-03-03T16:18:00Z</dcterms:created>
  <dcterms:modified xsi:type="dcterms:W3CDTF">2020-03-03T16:25:00Z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0x0101006BDAEF12599C9645A92A1EF53F53C74D</vt:lpwstr>
  </property>
</Properties>
</file>